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3169" w:rsidRDefault="00823169" w:rsidP="00823169">
      <w:pPr>
        <w:spacing w:after="0" w:line="240" w:lineRule="auto"/>
        <w:rPr>
          <w:rFonts w:ascii="Arial" w:eastAsia="Times New Roman" w:hAnsi="Arial"/>
          <w:b/>
          <w:bCs/>
          <w:sz w:val="24"/>
          <w:szCs w:val="24"/>
          <w:lang w:eastAsia="x-none"/>
        </w:rPr>
      </w:pPr>
    </w:p>
    <w:p w:rsidR="00823169" w:rsidRPr="00C41528" w:rsidRDefault="00823169" w:rsidP="00823169">
      <w:pPr>
        <w:spacing w:after="0" w:line="240" w:lineRule="auto"/>
        <w:rPr>
          <w:rFonts w:ascii="Arial" w:eastAsia="Times New Roman" w:hAnsi="Arial"/>
          <w:b/>
          <w:bCs/>
          <w:sz w:val="24"/>
          <w:szCs w:val="24"/>
          <w:lang w:eastAsia="x-none"/>
        </w:rPr>
      </w:pPr>
      <w:r w:rsidRPr="00C41528">
        <w:rPr>
          <w:rFonts w:ascii="Arial" w:eastAsia="Times New Roman" w:hAnsi="Arial"/>
          <w:b/>
          <w:bCs/>
          <w:sz w:val="24"/>
          <w:szCs w:val="24"/>
          <w:lang w:eastAsia="x-none"/>
        </w:rPr>
        <w:t>INTERNATIONAL ELECTROTECHNICAL COMMISSION SYSTEM FOR CERTIFICATION TO STANDARDS RELATING TO EQUIPMENT FOR USE IN EXPLOSIVE ATMOSPHERES (IECEx SYSTEM)</w:t>
      </w:r>
    </w:p>
    <w:p w:rsidR="00823169" w:rsidRPr="00C41528" w:rsidRDefault="00823169" w:rsidP="00823169">
      <w:pPr>
        <w:spacing w:after="0" w:line="240" w:lineRule="auto"/>
        <w:ind w:left="142" w:hanging="142"/>
        <w:jc w:val="both"/>
        <w:outlineLvl w:val="0"/>
        <w:rPr>
          <w:rFonts w:ascii="Arial" w:eastAsia="Times New Roman" w:hAnsi="Arial" w:cs="Arial"/>
          <w:b/>
          <w:bCs/>
        </w:rPr>
      </w:pPr>
    </w:p>
    <w:p w:rsidR="00823169" w:rsidRPr="00C41528" w:rsidRDefault="00823169" w:rsidP="00823169">
      <w:pPr>
        <w:pBdr>
          <w:top w:val="nil"/>
          <w:left w:val="nil"/>
          <w:bottom w:val="nil"/>
          <w:right w:val="nil"/>
          <w:between w:val="nil"/>
          <w:bar w:val="nil"/>
        </w:pBdr>
        <w:spacing w:after="0" w:line="240" w:lineRule="auto"/>
        <w:rPr>
          <w:rFonts w:ascii="Arial" w:eastAsia="Arial Unicode MS" w:hAnsi="Arial" w:cs="Arial"/>
          <w:b/>
          <w:bCs/>
          <w:color w:val="000000"/>
          <w:u w:color="000000"/>
          <w:bdr w:val="nil"/>
          <w:lang w:eastAsia="en-AU"/>
        </w:rPr>
      </w:pPr>
      <w:r w:rsidRPr="00C41528">
        <w:rPr>
          <w:rFonts w:ascii="Arial" w:eastAsia="Times New Roman" w:hAnsi="Arial" w:cs="Arial"/>
          <w:b/>
          <w:bCs/>
        </w:rPr>
        <w:t>TITLE: Compilation of comments</w:t>
      </w:r>
      <w:r>
        <w:rPr>
          <w:rFonts w:ascii="Arial" w:eastAsia="Times New Roman" w:hAnsi="Arial" w:cs="Arial"/>
          <w:b/>
          <w:bCs/>
        </w:rPr>
        <w:t xml:space="preserve"> on</w:t>
      </w:r>
      <w:r w:rsidRPr="00C41528">
        <w:rPr>
          <w:rFonts w:ascii="Arial" w:eastAsia="Times New Roman" w:hAnsi="Arial" w:cs="Arial"/>
          <w:b/>
          <w:bCs/>
        </w:rPr>
        <w:t xml:space="preserve"> </w:t>
      </w:r>
      <w:r w:rsidRPr="00821040">
        <w:rPr>
          <w:rFonts w:ascii="Arial" w:eastAsia="Times New Roman" w:hAnsi="Arial" w:cs="Arial"/>
          <w:b/>
          <w:bCs/>
        </w:rPr>
        <w:t>ExTAG/</w:t>
      </w:r>
      <w:r>
        <w:rPr>
          <w:rFonts w:ascii="Arial" w:eastAsia="Times New Roman" w:hAnsi="Arial" w:cs="Arial"/>
          <w:b/>
          <w:bCs/>
        </w:rPr>
        <w:t>606A</w:t>
      </w:r>
      <w:r w:rsidRPr="00821040">
        <w:rPr>
          <w:rFonts w:ascii="Arial" w:eastAsia="Times New Roman" w:hAnsi="Arial" w:cs="Arial"/>
          <w:b/>
          <w:bCs/>
        </w:rPr>
        <w:t>/CD – Draft Revised ExTAG Decision Sheet –</w:t>
      </w:r>
      <w:r>
        <w:rPr>
          <w:rFonts w:ascii="Arial" w:eastAsia="Arial Unicode MS" w:hAnsi="Arial" w:cs="Arial"/>
          <w:b/>
          <w:bCs/>
          <w:color w:val="000000"/>
          <w:u w:color="000000"/>
          <w:bdr w:val="nil"/>
          <w:lang w:val="en-US" w:eastAsia="en-AU"/>
        </w:rPr>
        <w:t xml:space="preserve"> </w:t>
      </w:r>
      <w:r w:rsidRPr="003D0212">
        <w:rPr>
          <w:rFonts w:ascii="Arial" w:eastAsia="Arial Unicode MS" w:hAnsi="Arial" w:cs="Arial"/>
          <w:b/>
          <w:bCs/>
          <w:color w:val="000000"/>
          <w:u w:color="000000"/>
          <w:bdr w:val="nil"/>
          <w:lang w:val="en-GB" w:eastAsia="en-AU"/>
        </w:rPr>
        <w:t>Identification of Ancillary Devices and Marking Identification</w:t>
      </w:r>
    </w:p>
    <w:p w:rsidR="00823169" w:rsidRPr="00C41528" w:rsidRDefault="00823169" w:rsidP="00823169">
      <w:pPr>
        <w:spacing w:after="0" w:line="240" w:lineRule="auto"/>
        <w:ind w:left="851" w:hanging="851"/>
        <w:jc w:val="both"/>
        <w:rPr>
          <w:rFonts w:ascii="Arial" w:eastAsia="Times New Roman" w:hAnsi="Arial" w:cs="Arial"/>
          <w:b/>
          <w:bCs/>
        </w:rPr>
      </w:pPr>
    </w:p>
    <w:p w:rsidR="00823169" w:rsidRPr="00C41528" w:rsidRDefault="00823169" w:rsidP="00823169">
      <w:pPr>
        <w:spacing w:after="0" w:line="240" w:lineRule="auto"/>
        <w:ind w:left="142" w:hanging="142"/>
        <w:jc w:val="both"/>
        <w:outlineLvl w:val="0"/>
        <w:rPr>
          <w:rFonts w:ascii="Arial" w:eastAsia="Times New Roman" w:hAnsi="Arial" w:cs="Arial"/>
          <w:b/>
          <w:bCs/>
        </w:rPr>
      </w:pPr>
      <w:r w:rsidRPr="00C41528">
        <w:rPr>
          <w:rFonts w:ascii="Arial" w:eastAsia="Times New Roman" w:hAnsi="Arial" w:cs="Arial"/>
          <w:b/>
          <w:bCs/>
          <w:sz w:val="24"/>
          <w:szCs w:val="24"/>
        </w:rPr>
        <w:t xml:space="preserve">Circulated to: </w:t>
      </w:r>
      <w:r w:rsidRPr="00C41528">
        <w:rPr>
          <w:rFonts w:ascii="Arial" w:eastAsia="Times New Roman" w:hAnsi="Arial" w:cs="Arial"/>
          <w:b/>
          <w:bCs/>
        </w:rPr>
        <w:t>ExTAG – IECEx Testing and Assessment Group</w:t>
      </w:r>
    </w:p>
    <w:p w:rsidR="00823169" w:rsidRPr="00C41528" w:rsidRDefault="00823169" w:rsidP="00823169">
      <w:pPr>
        <w:spacing w:after="0" w:line="240" w:lineRule="auto"/>
        <w:ind w:left="851" w:hanging="851"/>
        <w:rPr>
          <w:rFonts w:ascii="Arial" w:eastAsia="Times New Roman" w:hAnsi="Arial"/>
          <w:b/>
          <w:bCs/>
          <w:lang w:eastAsia="x-none"/>
        </w:rPr>
      </w:pPr>
    </w:p>
    <w:p w:rsidR="00823169" w:rsidRPr="00C41528" w:rsidRDefault="00823169" w:rsidP="00823169">
      <w:pPr>
        <w:pBdr>
          <w:top w:val="thinThickSmallGap" w:sz="24" w:space="1" w:color="0000FF"/>
        </w:pBdr>
        <w:spacing w:after="0" w:line="240" w:lineRule="auto"/>
        <w:ind w:left="142" w:hanging="142"/>
        <w:outlineLvl w:val="0"/>
        <w:rPr>
          <w:rFonts w:ascii="Arial" w:eastAsia="Times New Roman" w:hAnsi="Arial"/>
          <w:b/>
          <w:bCs/>
          <w:lang w:eastAsia="x-none"/>
        </w:rPr>
      </w:pPr>
    </w:p>
    <w:p w:rsidR="00823169" w:rsidRPr="00C41528" w:rsidRDefault="00823169" w:rsidP="00823169">
      <w:pPr>
        <w:spacing w:after="0" w:line="240" w:lineRule="auto"/>
        <w:ind w:left="142" w:hanging="142"/>
        <w:jc w:val="center"/>
        <w:rPr>
          <w:rFonts w:ascii="Arial" w:eastAsia="Times New Roman" w:hAnsi="Arial" w:cs="Arial"/>
          <w:b/>
          <w:bCs/>
          <w:iCs/>
          <w:sz w:val="24"/>
          <w:szCs w:val="24"/>
          <w:u w:val="single"/>
        </w:rPr>
      </w:pPr>
      <w:r w:rsidRPr="00C41528">
        <w:rPr>
          <w:rFonts w:ascii="Arial" w:eastAsia="Times New Roman" w:hAnsi="Arial" w:cs="Arial"/>
          <w:b/>
          <w:bCs/>
          <w:iCs/>
          <w:sz w:val="24"/>
          <w:szCs w:val="24"/>
          <w:u w:val="single"/>
        </w:rPr>
        <w:t>INTRODUCTION</w:t>
      </w:r>
    </w:p>
    <w:p w:rsidR="00823169" w:rsidRDefault="00823169" w:rsidP="00823169">
      <w:pPr>
        <w:spacing w:after="0" w:line="240" w:lineRule="auto"/>
        <w:ind w:left="142" w:hanging="142"/>
        <w:rPr>
          <w:rFonts w:ascii="Arial" w:eastAsia="Times New Roman" w:hAnsi="Arial" w:cs="Arial"/>
          <w:b/>
          <w:bCs/>
          <w:iCs/>
          <w:sz w:val="24"/>
          <w:szCs w:val="24"/>
          <w:u w:val="single"/>
        </w:rPr>
      </w:pPr>
    </w:p>
    <w:p w:rsidR="00C36EFF" w:rsidRPr="00602059" w:rsidRDefault="00823169" w:rsidP="00C36EFF">
      <w:pPr>
        <w:rPr>
          <w:rFonts w:ascii="Arial" w:eastAsia="Times New Roman" w:hAnsi="Arial" w:cs="Arial"/>
          <w:sz w:val="24"/>
          <w:szCs w:val="24"/>
        </w:rPr>
      </w:pPr>
      <w:r w:rsidRPr="00602059">
        <w:rPr>
          <w:rFonts w:ascii="Arial" w:eastAsia="Times New Roman" w:hAnsi="Arial" w:cs="Arial"/>
          <w:sz w:val="24"/>
          <w:szCs w:val="24"/>
        </w:rPr>
        <w:t xml:space="preserve">This document contains the compilation of comments received on </w:t>
      </w:r>
      <w:r w:rsidRPr="001D35AA">
        <w:rPr>
          <w:rFonts w:ascii="Arial" w:eastAsia="Times New Roman" w:hAnsi="Arial" w:cs="Arial"/>
          <w:i/>
          <w:sz w:val="24"/>
          <w:szCs w:val="24"/>
        </w:rPr>
        <w:t>EXTAG/</w:t>
      </w:r>
      <w:r w:rsidR="00E73018">
        <w:rPr>
          <w:rFonts w:ascii="Arial" w:eastAsia="Times New Roman" w:hAnsi="Arial" w:cs="Arial"/>
          <w:i/>
          <w:sz w:val="24"/>
          <w:szCs w:val="24"/>
        </w:rPr>
        <w:t>606A</w:t>
      </w:r>
      <w:r w:rsidRPr="001D35AA">
        <w:rPr>
          <w:rFonts w:ascii="Arial" w:eastAsia="Times New Roman" w:hAnsi="Arial" w:cs="Arial"/>
          <w:i/>
          <w:sz w:val="24"/>
          <w:szCs w:val="24"/>
        </w:rPr>
        <w:t xml:space="preserve">/CD </w:t>
      </w:r>
      <w:r w:rsidRPr="00DF772A">
        <w:rPr>
          <w:rFonts w:ascii="Arial" w:eastAsia="Times New Roman" w:hAnsi="Arial" w:cs="Arial"/>
          <w:i/>
          <w:sz w:val="24"/>
          <w:szCs w:val="24"/>
        </w:rPr>
        <w:t>Draft Revised ExTAG Decision Sheet</w:t>
      </w:r>
      <w:r>
        <w:rPr>
          <w:rFonts w:ascii="Arial" w:eastAsia="Times New Roman" w:hAnsi="Arial" w:cs="Arial"/>
          <w:i/>
          <w:sz w:val="24"/>
          <w:szCs w:val="24"/>
        </w:rPr>
        <w:t xml:space="preserve"> –</w:t>
      </w:r>
      <w:r w:rsidR="00E73018" w:rsidRPr="00E73018">
        <w:rPr>
          <w:rFonts w:ascii="Arial" w:eastAsia="Times New Roman" w:hAnsi="Arial" w:cs="Arial"/>
          <w:i/>
          <w:sz w:val="24"/>
          <w:szCs w:val="24"/>
        </w:rPr>
        <w:t xml:space="preserve"> Identification of Ancillary Devices and Marking Identification</w:t>
      </w:r>
      <w:r w:rsidR="00C36EFF">
        <w:rPr>
          <w:rFonts w:ascii="Arial" w:eastAsia="Times New Roman" w:hAnsi="Arial" w:cs="Arial"/>
          <w:i/>
          <w:sz w:val="24"/>
          <w:szCs w:val="24"/>
        </w:rPr>
        <w:t xml:space="preserve"> </w:t>
      </w:r>
      <w:r w:rsidR="00C36EFF">
        <w:rPr>
          <w:rFonts w:ascii="Arial" w:eastAsia="Times New Roman" w:hAnsi="Arial" w:cs="Arial"/>
          <w:sz w:val="24"/>
          <w:szCs w:val="24"/>
        </w:rPr>
        <w:t>and is issued for consideration during the ExTAG 2020 Remote Meeting. A further version containing observations from the originator may follow.</w:t>
      </w:r>
    </w:p>
    <w:p w:rsidR="00823169" w:rsidRDefault="00823169" w:rsidP="00C36EFF">
      <w:pPr>
        <w:spacing w:after="0" w:line="240" w:lineRule="auto"/>
        <w:rPr>
          <w:rFonts w:ascii="Arial" w:hAnsi="Arial" w:cs="Arial"/>
          <w:b/>
          <w:bCs/>
          <w:i/>
          <w:color w:val="FF0000"/>
          <w:sz w:val="24"/>
          <w:szCs w:val="24"/>
          <w:lang w:val="en-US"/>
        </w:rPr>
      </w:pPr>
    </w:p>
    <w:p w:rsidR="00C36EFF" w:rsidRDefault="00C36EFF" w:rsidP="00C36EFF">
      <w:pPr>
        <w:spacing w:after="0" w:line="240" w:lineRule="auto"/>
        <w:rPr>
          <w:rFonts w:ascii="Arial" w:hAnsi="Arial" w:cs="Arial"/>
          <w:b/>
          <w:bCs/>
          <w:i/>
          <w:color w:val="FF0000"/>
          <w:sz w:val="24"/>
          <w:szCs w:val="24"/>
          <w:lang w:val="en-US"/>
        </w:rPr>
      </w:pPr>
    </w:p>
    <w:p w:rsidR="00823169" w:rsidRPr="000429B6" w:rsidRDefault="00823169" w:rsidP="00823169">
      <w:pPr>
        <w:outlineLvl w:val="0"/>
        <w:rPr>
          <w:rFonts w:ascii="Arial" w:hAnsi="Arial" w:cs="Arial"/>
          <w:b/>
          <w:bCs/>
          <w:i/>
          <w:color w:val="FF0000"/>
          <w:sz w:val="24"/>
          <w:szCs w:val="24"/>
          <w:lang w:val="en-US"/>
        </w:rPr>
      </w:pPr>
      <w:r w:rsidRPr="000429B6">
        <w:rPr>
          <w:rFonts w:ascii="Arial" w:hAnsi="Arial" w:cs="Arial"/>
          <w:b/>
          <w:bCs/>
          <w:i/>
          <w:color w:val="FF0000"/>
          <w:sz w:val="24"/>
          <w:szCs w:val="24"/>
          <w:lang w:val="en-US"/>
        </w:rPr>
        <w:t>Please inform the Secretariat immediately of any omissions or errors at-</w:t>
      </w:r>
    </w:p>
    <w:p w:rsidR="00463C8B" w:rsidRDefault="00463C8B" w:rsidP="00823169">
      <w:pPr>
        <w:spacing w:after="0" w:line="240" w:lineRule="auto"/>
        <w:outlineLvl w:val="0"/>
      </w:pPr>
    </w:p>
    <w:p w:rsidR="00823169" w:rsidRPr="00C41528" w:rsidRDefault="00463C8B" w:rsidP="00823169">
      <w:pPr>
        <w:spacing w:after="0" w:line="240" w:lineRule="auto"/>
        <w:outlineLvl w:val="0"/>
        <w:rPr>
          <w:rFonts w:ascii="Arial" w:eastAsia="Times New Roman" w:hAnsi="Arial" w:cs="Arial"/>
          <w:b/>
          <w:bCs/>
          <w:i/>
          <w:lang w:val="en-US"/>
        </w:rPr>
      </w:pPr>
      <w:hyperlink r:id="rId7" w:history="1">
        <w:r w:rsidR="00823169" w:rsidRPr="00C41528">
          <w:rPr>
            <w:rFonts w:ascii="Arial" w:eastAsia="Times New Roman" w:hAnsi="Arial" w:cs="Arial"/>
            <w:b/>
            <w:bCs/>
            <w:i/>
            <w:color w:val="0563C1"/>
            <w:u w:val="single"/>
            <w:lang w:val="en-US"/>
          </w:rPr>
          <w:t>Christine Kane</w:t>
        </w:r>
      </w:hyperlink>
    </w:p>
    <w:p w:rsidR="00823169" w:rsidRDefault="00823169" w:rsidP="00823169">
      <w:pPr>
        <w:spacing w:after="0" w:line="240" w:lineRule="auto"/>
        <w:outlineLvl w:val="0"/>
        <w:rPr>
          <w:rFonts w:ascii="Arial" w:eastAsia="Times New Roman" w:hAnsi="Arial" w:cs="Arial"/>
          <w:sz w:val="24"/>
          <w:szCs w:val="24"/>
          <w:lang w:val="en-US"/>
        </w:rPr>
      </w:pPr>
    </w:p>
    <w:p w:rsidR="00463C8B" w:rsidRDefault="00463C8B" w:rsidP="00823169">
      <w:pPr>
        <w:spacing w:after="0" w:line="240" w:lineRule="auto"/>
        <w:outlineLvl w:val="0"/>
        <w:rPr>
          <w:rFonts w:ascii="Arial" w:eastAsia="Times New Roman" w:hAnsi="Arial" w:cs="Arial"/>
          <w:sz w:val="24"/>
          <w:szCs w:val="24"/>
          <w:lang w:val="en-US"/>
        </w:rPr>
      </w:pPr>
    </w:p>
    <w:p w:rsidR="00463C8B" w:rsidRDefault="00463C8B" w:rsidP="00823169">
      <w:pPr>
        <w:spacing w:after="0" w:line="240" w:lineRule="auto"/>
        <w:outlineLvl w:val="0"/>
        <w:rPr>
          <w:rFonts w:ascii="Arial" w:eastAsia="Times New Roman" w:hAnsi="Arial" w:cs="Arial"/>
          <w:sz w:val="24"/>
          <w:szCs w:val="24"/>
          <w:lang w:val="en-US"/>
        </w:rPr>
      </w:pPr>
    </w:p>
    <w:p w:rsidR="00463C8B" w:rsidRPr="00C41528" w:rsidRDefault="00463C8B" w:rsidP="00823169">
      <w:pPr>
        <w:spacing w:after="0" w:line="240" w:lineRule="auto"/>
        <w:outlineLvl w:val="0"/>
        <w:rPr>
          <w:rFonts w:ascii="Arial" w:eastAsia="Times New Roman" w:hAnsi="Arial" w:cs="Arial"/>
          <w:sz w:val="24"/>
          <w:szCs w:val="24"/>
          <w:lang w:val="en-US"/>
        </w:rPr>
      </w:pPr>
    </w:p>
    <w:p w:rsidR="00823169" w:rsidRDefault="00823169" w:rsidP="00823169">
      <w:pPr>
        <w:spacing w:after="0" w:line="240" w:lineRule="auto"/>
        <w:ind w:left="426" w:hanging="426"/>
        <w:rPr>
          <w:rFonts w:ascii="Arial" w:eastAsia="Times New Roman" w:hAnsi="Arial" w:cs="Arial"/>
          <w:b/>
          <w:bCs/>
          <w:i/>
          <w:iCs/>
          <w:color w:val="000000"/>
          <w:sz w:val="24"/>
          <w:szCs w:val="24"/>
          <w:lang w:val="en-US"/>
        </w:rPr>
      </w:pPr>
    </w:p>
    <w:p w:rsidR="00823169" w:rsidRDefault="00823169" w:rsidP="00823169">
      <w:pPr>
        <w:spacing w:after="0" w:line="240" w:lineRule="auto"/>
        <w:ind w:left="426" w:hanging="426"/>
        <w:rPr>
          <w:rFonts w:ascii="Arial" w:eastAsia="Times New Roman" w:hAnsi="Arial" w:cs="Arial"/>
          <w:b/>
          <w:bCs/>
          <w:i/>
          <w:iCs/>
          <w:color w:val="000000"/>
          <w:sz w:val="24"/>
          <w:szCs w:val="24"/>
          <w:lang w:val="en-US"/>
        </w:rPr>
      </w:pPr>
      <w:r w:rsidRPr="00C41528">
        <w:rPr>
          <w:rFonts w:ascii="Arial" w:eastAsia="Times New Roman" w:hAnsi="Arial" w:cs="Arial"/>
          <w:b/>
          <w:bCs/>
          <w:i/>
          <w:iCs/>
          <w:color w:val="000000"/>
          <w:sz w:val="24"/>
          <w:szCs w:val="24"/>
          <w:lang w:val="en-US"/>
        </w:rPr>
        <w:t>ExTAG Secretar</w:t>
      </w:r>
      <w:r>
        <w:rPr>
          <w:rFonts w:ascii="Arial" w:eastAsia="Times New Roman" w:hAnsi="Arial" w:cs="Arial"/>
          <w:b/>
          <w:bCs/>
          <w:i/>
          <w:iCs/>
          <w:color w:val="000000"/>
          <w:sz w:val="24"/>
          <w:szCs w:val="24"/>
          <w:lang w:val="en-US"/>
        </w:rPr>
        <w:t xml:space="preserve">iat </w:t>
      </w:r>
    </w:p>
    <w:p w:rsidR="00823169" w:rsidRDefault="00823169" w:rsidP="00823169">
      <w:pPr>
        <w:spacing w:after="0" w:line="240" w:lineRule="auto"/>
        <w:ind w:left="426" w:hanging="426"/>
        <w:rPr>
          <w:rFonts w:ascii="Arial" w:eastAsia="Times New Roman" w:hAnsi="Arial" w:cs="Arial"/>
          <w:b/>
          <w:bCs/>
          <w:i/>
          <w:iCs/>
          <w:color w:val="000000"/>
          <w:sz w:val="24"/>
          <w:szCs w:val="24"/>
          <w:lang w:val="en-US"/>
        </w:rPr>
      </w:pPr>
    </w:p>
    <w:p w:rsidR="00823169" w:rsidRDefault="00823169" w:rsidP="00823169">
      <w:pPr>
        <w:autoSpaceDE w:val="0"/>
        <w:autoSpaceDN w:val="0"/>
        <w:spacing w:after="240" w:line="240" w:lineRule="auto"/>
        <w:ind w:hanging="720"/>
        <w:rPr>
          <w:rFonts w:ascii="Arial" w:hAnsi="Arial" w:cs="Arial"/>
          <w:sz w:val="24"/>
          <w:szCs w:val="24"/>
          <w:lang w:val="en-US"/>
        </w:rPr>
      </w:pPr>
    </w:p>
    <w:p w:rsidR="00C36EFF" w:rsidRPr="00C41528" w:rsidRDefault="00C36EFF" w:rsidP="00823169">
      <w:pPr>
        <w:autoSpaceDE w:val="0"/>
        <w:autoSpaceDN w:val="0"/>
        <w:spacing w:after="240" w:line="240" w:lineRule="auto"/>
        <w:ind w:hanging="720"/>
        <w:rPr>
          <w:rFonts w:ascii="Arial" w:hAnsi="Arial" w:cs="Arial"/>
          <w:sz w:val="24"/>
          <w:szCs w:val="24"/>
          <w:lang w:val="en-US"/>
        </w:rPr>
      </w:pPr>
    </w:p>
    <w:tbl>
      <w:tblPr>
        <w:tblW w:w="9144" w:type="dxa"/>
        <w:tblInd w:w="108" w:type="dxa"/>
        <w:tblBorders>
          <w:top w:val="single" w:sz="18" w:space="0" w:color="0000FF"/>
          <w:left w:val="single" w:sz="18" w:space="0" w:color="0000FF"/>
          <w:bottom w:val="single" w:sz="18" w:space="0" w:color="0000FF"/>
          <w:right w:val="single" w:sz="18" w:space="0" w:color="0000FF"/>
          <w:insideH w:val="single" w:sz="18" w:space="0" w:color="0000FF"/>
          <w:insideV w:val="single" w:sz="18" w:space="0" w:color="0000FF"/>
        </w:tblBorders>
        <w:tblLayout w:type="fixed"/>
        <w:tblLook w:val="04A0" w:firstRow="1" w:lastRow="0" w:firstColumn="1" w:lastColumn="0" w:noHBand="0" w:noVBand="1"/>
      </w:tblPr>
      <w:tblGrid>
        <w:gridCol w:w="9144"/>
      </w:tblGrid>
      <w:tr w:rsidR="00823169" w:rsidRPr="00C41528" w:rsidTr="007D16BF">
        <w:trPr>
          <w:trHeight w:val="1977"/>
        </w:trPr>
        <w:tc>
          <w:tcPr>
            <w:tcW w:w="9144" w:type="dxa"/>
            <w:tcBorders>
              <w:top w:val="single" w:sz="18" w:space="0" w:color="0000FF"/>
              <w:left w:val="single" w:sz="18" w:space="0" w:color="0000FF"/>
              <w:bottom w:val="single" w:sz="18" w:space="0" w:color="0000FF"/>
              <w:right w:val="single" w:sz="18" w:space="0" w:color="0000FF"/>
            </w:tcBorders>
          </w:tcPr>
          <w:p w:rsidR="00823169" w:rsidRPr="00C41528" w:rsidRDefault="00823169" w:rsidP="007D16BF">
            <w:pPr>
              <w:tabs>
                <w:tab w:val="center" w:pos="4680"/>
                <w:tab w:val="right" w:pos="9360"/>
              </w:tabs>
              <w:spacing w:after="0" w:line="240" w:lineRule="auto"/>
              <w:jc w:val="center"/>
              <w:rPr>
                <w:rFonts w:ascii="Arial" w:eastAsia="Times New Roman" w:hAnsi="Arial" w:cs="Arial"/>
                <w:b/>
                <w:bCs/>
                <w:color w:val="0000FF"/>
                <w:lang w:val="en-US"/>
              </w:rPr>
            </w:pPr>
            <w:r w:rsidRPr="00C41528">
              <w:rPr>
                <w:rFonts w:ascii="Arial" w:eastAsia="Times New Roman" w:hAnsi="Arial" w:cs="Arial"/>
                <w:b/>
                <w:bCs/>
                <w:color w:val="0000FF"/>
                <w:u w:val="single"/>
                <w:lang w:val="en-US"/>
              </w:rPr>
              <w:t>Address</w:t>
            </w:r>
            <w:r w:rsidRPr="00C41528">
              <w:rPr>
                <w:rFonts w:ascii="Arial" w:eastAsia="Times New Roman" w:hAnsi="Arial" w:cs="Arial"/>
                <w:b/>
                <w:bCs/>
                <w:color w:val="0000FF"/>
                <w:lang w:val="en-US"/>
              </w:rPr>
              <w:t>:</w:t>
            </w:r>
          </w:p>
          <w:p w:rsidR="00823169" w:rsidRPr="00C41528" w:rsidRDefault="00823169" w:rsidP="007D16BF">
            <w:pPr>
              <w:tabs>
                <w:tab w:val="center" w:pos="4680"/>
                <w:tab w:val="right" w:pos="9360"/>
              </w:tabs>
              <w:spacing w:after="0" w:line="240" w:lineRule="auto"/>
              <w:jc w:val="center"/>
              <w:rPr>
                <w:rFonts w:ascii="Arial" w:eastAsia="Times New Roman" w:hAnsi="Arial" w:cs="Arial"/>
                <w:b/>
                <w:bCs/>
                <w:color w:val="0000FF"/>
                <w:lang w:val="en-US"/>
              </w:rPr>
            </w:pPr>
            <w:r w:rsidRPr="00C41528">
              <w:rPr>
                <w:rFonts w:ascii="Arial" w:eastAsia="Times New Roman" w:hAnsi="Arial" w:cs="Arial"/>
                <w:b/>
                <w:bCs/>
                <w:color w:val="0000FF"/>
                <w:lang w:val="en-US"/>
              </w:rPr>
              <w:t>IECEx Secretariat</w:t>
            </w:r>
          </w:p>
          <w:p w:rsidR="00823169" w:rsidRPr="00C41528" w:rsidRDefault="00823169" w:rsidP="007D16BF">
            <w:pPr>
              <w:tabs>
                <w:tab w:val="center" w:pos="4680"/>
                <w:tab w:val="right" w:pos="9360"/>
              </w:tabs>
              <w:spacing w:after="0" w:line="240" w:lineRule="auto"/>
              <w:jc w:val="center"/>
              <w:rPr>
                <w:rFonts w:ascii="Arial" w:eastAsia="Times New Roman" w:hAnsi="Arial" w:cs="Arial"/>
                <w:b/>
                <w:bCs/>
                <w:color w:val="0000FF"/>
                <w:lang w:val="en-US"/>
              </w:rPr>
            </w:pPr>
            <w:r w:rsidRPr="00C41528">
              <w:rPr>
                <w:rFonts w:ascii="Arial" w:eastAsia="Times New Roman" w:hAnsi="Arial" w:cs="Arial"/>
                <w:b/>
                <w:bCs/>
                <w:color w:val="0000FF"/>
                <w:lang w:val="en-US"/>
              </w:rPr>
              <w:t>Level 33 Australia Square</w:t>
            </w:r>
          </w:p>
          <w:p w:rsidR="00823169" w:rsidRPr="00C41528" w:rsidRDefault="00823169" w:rsidP="007D16BF">
            <w:pPr>
              <w:tabs>
                <w:tab w:val="center" w:pos="4680"/>
                <w:tab w:val="right" w:pos="9360"/>
              </w:tabs>
              <w:spacing w:after="0" w:line="240" w:lineRule="auto"/>
              <w:jc w:val="center"/>
              <w:rPr>
                <w:rFonts w:ascii="Arial" w:eastAsia="Times New Roman" w:hAnsi="Arial" w:cs="Arial"/>
                <w:b/>
                <w:bCs/>
                <w:color w:val="0000FF"/>
                <w:lang w:val="en-US"/>
              </w:rPr>
            </w:pPr>
            <w:r w:rsidRPr="00C41528">
              <w:rPr>
                <w:rFonts w:ascii="Arial" w:eastAsia="Times New Roman" w:hAnsi="Arial" w:cs="Arial"/>
                <w:b/>
                <w:bCs/>
                <w:color w:val="0000FF"/>
                <w:lang w:val="en-US"/>
              </w:rPr>
              <w:t>264 George Street</w:t>
            </w:r>
          </w:p>
          <w:p w:rsidR="00823169" w:rsidRPr="00C41528" w:rsidRDefault="00823169" w:rsidP="007D16BF">
            <w:pPr>
              <w:tabs>
                <w:tab w:val="center" w:pos="4680"/>
                <w:tab w:val="right" w:pos="9360"/>
              </w:tabs>
              <w:spacing w:after="0" w:line="240" w:lineRule="auto"/>
              <w:jc w:val="center"/>
              <w:rPr>
                <w:rFonts w:ascii="Arial" w:eastAsia="Times New Roman" w:hAnsi="Arial" w:cs="Arial"/>
                <w:b/>
                <w:bCs/>
                <w:color w:val="0000FF"/>
                <w:lang w:val="en-US"/>
              </w:rPr>
            </w:pPr>
            <w:r w:rsidRPr="00C41528">
              <w:rPr>
                <w:rFonts w:ascii="Arial" w:eastAsia="Times New Roman" w:hAnsi="Arial" w:cs="Arial"/>
                <w:b/>
                <w:bCs/>
                <w:color w:val="0000FF"/>
                <w:lang w:val="en-US"/>
              </w:rPr>
              <w:t>Sydney NSW 2000</w:t>
            </w:r>
          </w:p>
          <w:p w:rsidR="00823169" w:rsidRPr="00C41528" w:rsidRDefault="00823169" w:rsidP="007D16BF">
            <w:pPr>
              <w:spacing w:after="0" w:line="240" w:lineRule="auto"/>
              <w:jc w:val="center"/>
              <w:rPr>
                <w:rFonts w:ascii="Arial" w:eastAsia="Times New Roman" w:hAnsi="Arial" w:cs="Arial"/>
                <w:b/>
                <w:bCs/>
                <w:color w:val="0000FF"/>
                <w:lang w:val="en-US"/>
              </w:rPr>
            </w:pPr>
            <w:r w:rsidRPr="00C41528">
              <w:rPr>
                <w:rFonts w:ascii="Arial" w:eastAsia="Times New Roman" w:hAnsi="Arial" w:cs="Arial"/>
                <w:b/>
                <w:bCs/>
                <w:color w:val="0000FF"/>
                <w:lang w:val="en-US"/>
              </w:rPr>
              <w:t>Australia</w:t>
            </w:r>
          </w:p>
          <w:p w:rsidR="00823169" w:rsidRPr="00C41528" w:rsidRDefault="00823169" w:rsidP="007D16BF">
            <w:pPr>
              <w:spacing w:after="0" w:line="240" w:lineRule="auto"/>
              <w:jc w:val="center"/>
              <w:rPr>
                <w:rFonts w:ascii="Arial" w:eastAsia="Times New Roman" w:hAnsi="Arial" w:cs="Arial"/>
                <w:b/>
                <w:bCs/>
                <w:color w:val="0000FF"/>
                <w:lang w:val="en-US"/>
              </w:rPr>
            </w:pPr>
            <w:r w:rsidRPr="00C41528">
              <w:rPr>
                <w:rFonts w:ascii="Arial" w:eastAsia="Times New Roman" w:hAnsi="Arial" w:cs="Arial"/>
                <w:b/>
                <w:bCs/>
                <w:color w:val="0000FF"/>
                <w:lang w:val="en-US"/>
              </w:rPr>
              <w:t xml:space="preserve">Web: </w:t>
            </w:r>
            <w:hyperlink r:id="rId8" w:history="1">
              <w:r w:rsidRPr="00C41528">
                <w:rPr>
                  <w:rFonts w:ascii="Arial" w:eastAsia="Times New Roman" w:hAnsi="Arial" w:cs="Arial"/>
                  <w:b/>
                  <w:bCs/>
                  <w:color w:val="0563C1"/>
                  <w:u w:val="single"/>
                  <w:lang w:val="en-US"/>
                </w:rPr>
                <w:t>www.iecex.com</w:t>
              </w:r>
            </w:hyperlink>
          </w:p>
          <w:p w:rsidR="00823169" w:rsidRPr="00C41528" w:rsidRDefault="00823169" w:rsidP="007D16BF">
            <w:pPr>
              <w:spacing w:after="0" w:line="240" w:lineRule="auto"/>
              <w:rPr>
                <w:rFonts w:ascii="Arial" w:eastAsia="Times New Roman" w:hAnsi="Arial" w:cs="Arial"/>
                <w:b/>
                <w:bCs/>
                <w:color w:val="0000FF"/>
                <w:lang w:val="en-US"/>
              </w:rPr>
            </w:pPr>
          </w:p>
        </w:tc>
      </w:tr>
    </w:tbl>
    <w:p w:rsidR="00823169" w:rsidRDefault="00823169"/>
    <w:p w:rsidR="00823169" w:rsidRDefault="00823169">
      <w:pPr>
        <w:sectPr w:rsidR="00823169" w:rsidSect="00823169">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pPr>
    </w:p>
    <w:p w:rsidR="00823169" w:rsidRDefault="00823169"/>
    <w:tbl>
      <w:tblPr>
        <w:tblW w:w="15026" w:type="dxa"/>
        <w:tblInd w:w="-292" w:type="dxa"/>
        <w:tblLayout w:type="fixed"/>
        <w:tblCellMar>
          <w:left w:w="56" w:type="dxa"/>
          <w:right w:w="56" w:type="dxa"/>
        </w:tblCellMar>
        <w:tblLook w:val="04A0" w:firstRow="1" w:lastRow="0" w:firstColumn="1" w:lastColumn="0" w:noHBand="0" w:noVBand="1"/>
      </w:tblPr>
      <w:tblGrid>
        <w:gridCol w:w="1135"/>
        <w:gridCol w:w="1340"/>
        <w:gridCol w:w="1275"/>
        <w:gridCol w:w="1134"/>
        <w:gridCol w:w="3686"/>
        <w:gridCol w:w="3260"/>
        <w:gridCol w:w="3196"/>
      </w:tblGrid>
      <w:tr w:rsidR="00E9539F" w:rsidRPr="009D6FA0" w:rsidTr="004D128C">
        <w:trPr>
          <w:trHeight w:val="20"/>
          <w:tblHeader/>
        </w:trPr>
        <w:tc>
          <w:tcPr>
            <w:tcW w:w="1135" w:type="dxa"/>
            <w:tcBorders>
              <w:top w:val="single" w:sz="6" w:space="0" w:color="auto"/>
              <w:left w:val="single" w:sz="6" w:space="0" w:color="auto"/>
              <w:bottom w:val="single" w:sz="6" w:space="0" w:color="auto"/>
              <w:right w:val="single" w:sz="6" w:space="0" w:color="auto"/>
            </w:tcBorders>
            <w:hideMark/>
          </w:tcPr>
          <w:p w:rsidR="00E9539F" w:rsidRPr="00E9539F" w:rsidRDefault="00E9539F" w:rsidP="00573DF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ExCB/</w:t>
            </w:r>
          </w:p>
          <w:p w:rsidR="00E9539F" w:rsidRPr="00E9539F" w:rsidRDefault="00E9539F" w:rsidP="00573DF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ExTL</w:t>
            </w:r>
          </w:p>
        </w:tc>
        <w:tc>
          <w:tcPr>
            <w:tcW w:w="1340" w:type="dxa"/>
            <w:tcBorders>
              <w:top w:val="single" w:sz="6" w:space="0" w:color="auto"/>
              <w:left w:val="single" w:sz="6" w:space="0" w:color="auto"/>
              <w:bottom w:val="single" w:sz="6" w:space="0" w:color="auto"/>
              <w:right w:val="single" w:sz="6" w:space="0" w:color="auto"/>
            </w:tcBorders>
            <w:hideMark/>
          </w:tcPr>
          <w:p w:rsidR="00E9539F" w:rsidRPr="00E9539F" w:rsidRDefault="00E9539F" w:rsidP="00573DF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Clause/ Sub-clause</w:t>
            </w:r>
          </w:p>
        </w:tc>
        <w:tc>
          <w:tcPr>
            <w:tcW w:w="1275" w:type="dxa"/>
            <w:tcBorders>
              <w:top w:val="single" w:sz="6" w:space="0" w:color="auto"/>
              <w:left w:val="single" w:sz="6" w:space="0" w:color="auto"/>
              <w:bottom w:val="single" w:sz="6" w:space="0" w:color="auto"/>
              <w:right w:val="single" w:sz="6" w:space="0" w:color="auto"/>
            </w:tcBorders>
            <w:hideMark/>
          </w:tcPr>
          <w:p w:rsidR="00E9539F" w:rsidRPr="00E9539F" w:rsidRDefault="00E9539F" w:rsidP="00573DF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Paragraph Figure/</w:t>
            </w:r>
          </w:p>
          <w:p w:rsidR="00E9539F" w:rsidRPr="00E9539F" w:rsidRDefault="00E9539F" w:rsidP="00573DF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Table</w:t>
            </w:r>
          </w:p>
        </w:tc>
        <w:tc>
          <w:tcPr>
            <w:tcW w:w="1134" w:type="dxa"/>
            <w:tcBorders>
              <w:top w:val="single" w:sz="6" w:space="0" w:color="auto"/>
              <w:left w:val="single" w:sz="6" w:space="0" w:color="auto"/>
              <w:bottom w:val="single" w:sz="6" w:space="0" w:color="auto"/>
              <w:right w:val="single" w:sz="6" w:space="0" w:color="auto"/>
            </w:tcBorders>
            <w:hideMark/>
          </w:tcPr>
          <w:p w:rsidR="00E9539F" w:rsidRPr="00E9539F" w:rsidRDefault="00E9539F" w:rsidP="00573DF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Type of</w:t>
            </w:r>
          </w:p>
          <w:p w:rsidR="00E9539F" w:rsidRPr="00E9539F" w:rsidRDefault="00E9539F" w:rsidP="00573DF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comment</w:t>
            </w:r>
          </w:p>
          <w:p w:rsidR="00E9539F" w:rsidRPr="00E9539F" w:rsidRDefault="00E9539F" w:rsidP="00573DF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General/</w:t>
            </w:r>
          </w:p>
          <w:p w:rsidR="00E9539F" w:rsidRPr="00E9539F" w:rsidRDefault="00E9539F" w:rsidP="00573DF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technical/</w:t>
            </w:r>
          </w:p>
          <w:p w:rsidR="00E9539F" w:rsidRPr="00E9539F" w:rsidRDefault="00E9539F" w:rsidP="00573DF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editorial</w:t>
            </w:r>
          </w:p>
        </w:tc>
        <w:tc>
          <w:tcPr>
            <w:tcW w:w="3686" w:type="dxa"/>
            <w:tcBorders>
              <w:top w:val="single" w:sz="6" w:space="0" w:color="auto"/>
              <w:left w:val="single" w:sz="6" w:space="0" w:color="auto"/>
              <w:bottom w:val="single" w:sz="6" w:space="0" w:color="auto"/>
              <w:right w:val="single" w:sz="6" w:space="0" w:color="auto"/>
            </w:tcBorders>
            <w:hideMark/>
          </w:tcPr>
          <w:p w:rsidR="00E9539F" w:rsidRPr="00E9539F" w:rsidRDefault="00E9539F" w:rsidP="00573DF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COMMENTS</w:t>
            </w:r>
          </w:p>
        </w:tc>
        <w:tc>
          <w:tcPr>
            <w:tcW w:w="3260" w:type="dxa"/>
            <w:tcBorders>
              <w:top w:val="single" w:sz="6" w:space="0" w:color="auto"/>
              <w:left w:val="single" w:sz="6" w:space="0" w:color="auto"/>
              <w:bottom w:val="single" w:sz="6" w:space="0" w:color="auto"/>
              <w:right w:val="single" w:sz="6" w:space="0" w:color="auto"/>
            </w:tcBorders>
            <w:hideMark/>
          </w:tcPr>
          <w:p w:rsidR="00E9539F" w:rsidRPr="00E9539F" w:rsidRDefault="00E9539F" w:rsidP="00573DF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Proposed change</w:t>
            </w:r>
          </w:p>
        </w:tc>
        <w:tc>
          <w:tcPr>
            <w:tcW w:w="3196" w:type="dxa"/>
            <w:tcBorders>
              <w:top w:val="single" w:sz="6" w:space="0" w:color="auto"/>
              <w:left w:val="single" w:sz="6" w:space="0" w:color="auto"/>
              <w:bottom w:val="single" w:sz="6" w:space="0" w:color="auto"/>
              <w:right w:val="single" w:sz="6" w:space="0" w:color="auto"/>
            </w:tcBorders>
            <w:hideMark/>
          </w:tcPr>
          <w:p w:rsidR="00E9539F" w:rsidRPr="00E9539F" w:rsidRDefault="00E9539F" w:rsidP="00573DF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val="en-US" w:eastAsia="zh-CN"/>
              </w:rPr>
              <w:t>Observation</w:t>
            </w:r>
          </w:p>
          <w:p w:rsidR="00E9539F" w:rsidRPr="00E9539F" w:rsidRDefault="00E9539F" w:rsidP="00573DFF">
            <w:pPr>
              <w:widowControl w:val="0"/>
              <w:snapToGrid w:val="0"/>
              <w:spacing w:after="0" w:line="240" w:lineRule="auto"/>
              <w:jc w:val="center"/>
              <w:rPr>
                <w:rFonts w:ascii="Arial" w:eastAsia="Times New Roman" w:hAnsi="Arial" w:cs="Arial"/>
                <w:b/>
                <w:bCs/>
                <w:spacing w:val="8"/>
                <w:sz w:val="20"/>
                <w:szCs w:val="20"/>
                <w:lang w:val="en-US" w:eastAsia="zh-CN"/>
              </w:rPr>
            </w:pPr>
            <w:r w:rsidRPr="00E9539F">
              <w:rPr>
                <w:rFonts w:ascii="Arial" w:eastAsia="Times New Roman" w:hAnsi="Arial" w:cs="Arial"/>
                <w:b/>
                <w:bCs/>
                <w:spacing w:val="8"/>
                <w:sz w:val="20"/>
                <w:szCs w:val="20"/>
                <w:lang w:eastAsia="zh-CN"/>
              </w:rPr>
              <w:t>(to be completed by the originator)</w:t>
            </w:r>
          </w:p>
        </w:tc>
      </w:tr>
      <w:tr w:rsidR="003C7200"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3C7200" w:rsidRPr="00E9733B" w:rsidRDefault="003C7200" w:rsidP="007C084E">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340" w:type="dxa"/>
            <w:tcBorders>
              <w:top w:val="single" w:sz="6" w:space="0" w:color="auto"/>
              <w:left w:val="single" w:sz="6" w:space="0" w:color="auto"/>
              <w:bottom w:val="single" w:sz="6" w:space="0" w:color="auto"/>
              <w:right w:val="single" w:sz="6" w:space="0" w:color="auto"/>
            </w:tcBorders>
          </w:tcPr>
          <w:p w:rsidR="003C7200" w:rsidRPr="008641C2" w:rsidRDefault="003C7200" w:rsidP="007C084E">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3C7200" w:rsidRPr="008641C2" w:rsidRDefault="003C7200" w:rsidP="007C084E">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3C7200" w:rsidRPr="008641C2" w:rsidRDefault="003C7200" w:rsidP="007C084E">
            <w:pPr>
              <w:widowControl w:val="0"/>
              <w:snapToGrid w:val="0"/>
              <w:spacing w:after="0" w:line="240" w:lineRule="auto"/>
              <w:jc w:val="center"/>
              <w:rPr>
                <w:rFonts w:ascii="Arial" w:eastAsia="Times New Roman" w:hAnsi="Arial" w:cs="Arial"/>
                <w:bCs/>
                <w:spacing w:val="8"/>
                <w:sz w:val="20"/>
                <w:szCs w:val="20"/>
                <w:lang w:val="en-US" w:eastAsia="zh-CN"/>
              </w:rPr>
            </w:pPr>
          </w:p>
        </w:tc>
        <w:tc>
          <w:tcPr>
            <w:tcW w:w="3686" w:type="dxa"/>
            <w:tcBorders>
              <w:top w:val="single" w:sz="6" w:space="0" w:color="auto"/>
              <w:left w:val="single" w:sz="6" w:space="0" w:color="auto"/>
              <w:bottom w:val="single" w:sz="6" w:space="0" w:color="auto"/>
              <w:right w:val="single" w:sz="6" w:space="0" w:color="auto"/>
            </w:tcBorders>
          </w:tcPr>
          <w:p w:rsidR="003C7200" w:rsidRPr="00715269" w:rsidRDefault="003C7200" w:rsidP="00715269">
            <w:pPr>
              <w:widowControl w:val="0"/>
              <w:snapToGrid w:val="0"/>
              <w:spacing w:after="0" w:line="240" w:lineRule="auto"/>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3C7200" w:rsidRPr="00E9539F" w:rsidRDefault="003C7200" w:rsidP="007C084E">
            <w:pPr>
              <w:widowControl w:val="0"/>
              <w:snapToGrid w:val="0"/>
              <w:spacing w:after="0" w:line="240" w:lineRule="auto"/>
              <w:rPr>
                <w:rFonts w:ascii="Arial" w:eastAsia="Times New Roman" w:hAnsi="Arial" w:cs="Arial"/>
                <w:b/>
                <w:bCs/>
                <w:spacing w:val="8"/>
                <w:sz w:val="20"/>
                <w:szCs w:val="20"/>
                <w:lang w:val="en-US" w:eastAsia="zh-CN"/>
              </w:rPr>
            </w:pPr>
          </w:p>
        </w:tc>
        <w:tc>
          <w:tcPr>
            <w:tcW w:w="3196" w:type="dxa"/>
            <w:tcBorders>
              <w:top w:val="single" w:sz="6" w:space="0" w:color="auto"/>
              <w:left w:val="single" w:sz="6" w:space="0" w:color="auto"/>
              <w:bottom w:val="single" w:sz="6" w:space="0" w:color="auto"/>
              <w:right w:val="single" w:sz="6" w:space="0" w:color="auto"/>
            </w:tcBorders>
          </w:tcPr>
          <w:p w:rsidR="003C7200" w:rsidRPr="00E9539F" w:rsidRDefault="003C7200" w:rsidP="007C084E">
            <w:pPr>
              <w:widowControl w:val="0"/>
              <w:snapToGrid w:val="0"/>
              <w:spacing w:after="0" w:line="240" w:lineRule="auto"/>
              <w:jc w:val="center"/>
              <w:rPr>
                <w:rFonts w:ascii="Arial" w:eastAsia="Times New Roman" w:hAnsi="Arial" w:cs="Arial"/>
                <w:b/>
                <w:bCs/>
                <w:spacing w:val="8"/>
                <w:sz w:val="20"/>
                <w:szCs w:val="20"/>
                <w:lang w:val="en-US" w:eastAsia="zh-CN"/>
              </w:rPr>
            </w:pPr>
          </w:p>
        </w:tc>
      </w:tr>
      <w:tr w:rsidR="003C7200" w:rsidRPr="00E9539F" w:rsidTr="004D128C">
        <w:trPr>
          <w:trHeight w:val="20"/>
          <w:tblHeader/>
        </w:trPr>
        <w:tc>
          <w:tcPr>
            <w:tcW w:w="1135" w:type="dxa"/>
            <w:tcBorders>
              <w:top w:val="single" w:sz="6" w:space="0" w:color="auto"/>
              <w:left w:val="single" w:sz="6" w:space="0" w:color="auto"/>
              <w:bottom w:val="single" w:sz="6" w:space="0" w:color="auto"/>
              <w:right w:val="single" w:sz="6" w:space="0" w:color="auto"/>
            </w:tcBorders>
          </w:tcPr>
          <w:p w:rsidR="003C7200" w:rsidRDefault="003C7200" w:rsidP="003101E8">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DEK</w:t>
            </w:r>
          </w:p>
          <w:p w:rsidR="003C7200" w:rsidRPr="00E9539F" w:rsidRDefault="003E3FB2" w:rsidP="003101E8">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NL</w:t>
            </w:r>
          </w:p>
        </w:tc>
        <w:tc>
          <w:tcPr>
            <w:tcW w:w="1340" w:type="dxa"/>
            <w:tcBorders>
              <w:top w:val="single" w:sz="6" w:space="0" w:color="auto"/>
              <w:left w:val="single" w:sz="6" w:space="0" w:color="auto"/>
              <w:bottom w:val="single" w:sz="6" w:space="0" w:color="auto"/>
              <w:right w:val="single" w:sz="6" w:space="0" w:color="auto"/>
            </w:tcBorders>
          </w:tcPr>
          <w:p w:rsidR="003C7200" w:rsidRPr="00E9539F" w:rsidRDefault="003C7200" w:rsidP="003101E8">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All</w:t>
            </w:r>
          </w:p>
        </w:tc>
        <w:tc>
          <w:tcPr>
            <w:tcW w:w="1275" w:type="dxa"/>
            <w:tcBorders>
              <w:top w:val="single" w:sz="6" w:space="0" w:color="auto"/>
              <w:left w:val="single" w:sz="6" w:space="0" w:color="auto"/>
              <w:bottom w:val="single" w:sz="6" w:space="0" w:color="auto"/>
              <w:right w:val="single" w:sz="6" w:space="0" w:color="auto"/>
            </w:tcBorders>
          </w:tcPr>
          <w:p w:rsidR="003C7200" w:rsidRPr="00E9539F" w:rsidRDefault="003C7200" w:rsidP="003101E8">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All</w:t>
            </w:r>
          </w:p>
        </w:tc>
        <w:tc>
          <w:tcPr>
            <w:tcW w:w="1134" w:type="dxa"/>
            <w:tcBorders>
              <w:top w:val="single" w:sz="6" w:space="0" w:color="auto"/>
              <w:left w:val="single" w:sz="6" w:space="0" w:color="auto"/>
              <w:bottom w:val="single" w:sz="6" w:space="0" w:color="auto"/>
              <w:right w:val="single" w:sz="6" w:space="0" w:color="auto"/>
            </w:tcBorders>
          </w:tcPr>
          <w:p w:rsidR="003C7200" w:rsidRPr="00E9539F" w:rsidRDefault="003C7200" w:rsidP="003101E8">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ge</w:t>
            </w:r>
          </w:p>
        </w:tc>
        <w:tc>
          <w:tcPr>
            <w:tcW w:w="3686" w:type="dxa"/>
            <w:tcBorders>
              <w:top w:val="single" w:sz="6" w:space="0" w:color="auto"/>
              <w:left w:val="single" w:sz="6" w:space="0" w:color="auto"/>
              <w:bottom w:val="single" w:sz="6" w:space="0" w:color="auto"/>
              <w:right w:val="single" w:sz="6" w:space="0" w:color="auto"/>
            </w:tcBorders>
          </w:tcPr>
          <w:p w:rsidR="003C7200" w:rsidRDefault="003C7200" w:rsidP="00AC4938">
            <w:pPr>
              <w:widowControl w:val="0"/>
              <w:snapToGrid w:val="0"/>
              <w:spacing w:after="0" w:line="240" w:lineRule="auto"/>
              <w:rPr>
                <w:rFonts w:ascii="Arial" w:eastAsia="Times New Roman" w:hAnsi="Arial" w:cs="Arial"/>
                <w:bCs/>
                <w:spacing w:val="8"/>
                <w:sz w:val="20"/>
                <w:szCs w:val="20"/>
                <w:lang w:val="en-US" w:eastAsia="zh-CN"/>
              </w:rPr>
            </w:pPr>
            <w:r w:rsidRPr="00AC4938">
              <w:rPr>
                <w:rFonts w:ascii="Arial" w:eastAsia="Times New Roman" w:hAnsi="Arial" w:cs="Arial"/>
                <w:bCs/>
                <w:spacing w:val="8"/>
                <w:sz w:val="20"/>
                <w:szCs w:val="20"/>
                <w:lang w:val="en-US" w:eastAsia="zh-CN"/>
              </w:rPr>
              <w:t xml:space="preserve">We think this draft DS creates more confusion than clarity. </w:t>
            </w:r>
          </w:p>
          <w:p w:rsidR="00AC4938" w:rsidRPr="00AC4938" w:rsidRDefault="00AC4938" w:rsidP="00AC4938">
            <w:pPr>
              <w:widowControl w:val="0"/>
              <w:snapToGrid w:val="0"/>
              <w:spacing w:after="0" w:line="240" w:lineRule="auto"/>
              <w:rPr>
                <w:rFonts w:ascii="Arial" w:eastAsia="Times New Roman" w:hAnsi="Arial" w:cs="Arial"/>
                <w:bCs/>
                <w:spacing w:val="8"/>
                <w:sz w:val="20"/>
                <w:szCs w:val="20"/>
                <w:lang w:val="en-US" w:eastAsia="zh-CN"/>
              </w:rPr>
            </w:pPr>
          </w:p>
          <w:p w:rsidR="003C7200" w:rsidRDefault="003C7200" w:rsidP="00AC4938">
            <w:pPr>
              <w:widowControl w:val="0"/>
              <w:snapToGrid w:val="0"/>
              <w:spacing w:after="0" w:line="240" w:lineRule="auto"/>
              <w:rPr>
                <w:rFonts w:ascii="Arial" w:eastAsia="Times New Roman" w:hAnsi="Arial" w:cs="Arial"/>
                <w:bCs/>
                <w:spacing w:val="8"/>
                <w:sz w:val="20"/>
                <w:szCs w:val="20"/>
                <w:lang w:val="en-US" w:eastAsia="zh-CN"/>
              </w:rPr>
            </w:pPr>
            <w:r w:rsidRPr="00AC4938">
              <w:rPr>
                <w:rFonts w:ascii="Arial" w:eastAsia="Times New Roman" w:hAnsi="Arial" w:cs="Arial"/>
                <w:bCs/>
                <w:spacing w:val="8"/>
                <w:sz w:val="20"/>
                <w:szCs w:val="20"/>
                <w:lang w:val="en-US" w:eastAsia="zh-CN"/>
              </w:rPr>
              <w:t xml:space="preserve">In addition: the DS intends to address items as specification and marking on assemblies. These topics are addressed by IEC TS 60079-46. </w:t>
            </w:r>
            <w:r w:rsidRPr="00AC4938">
              <w:rPr>
                <w:rFonts w:ascii="Arial" w:eastAsia="Times New Roman" w:hAnsi="Arial" w:cs="Arial"/>
                <w:bCs/>
                <w:spacing w:val="8"/>
                <w:sz w:val="20"/>
                <w:szCs w:val="20"/>
                <w:lang w:val="en-US" w:eastAsia="zh-CN"/>
              </w:rPr>
              <w:br/>
              <w:t xml:space="preserve">The approach in this sheet deviates from IEC TS 60079-46 where standardization should go for a uniform approach. </w:t>
            </w:r>
          </w:p>
          <w:p w:rsidR="00AC4938" w:rsidRPr="00AC4938" w:rsidRDefault="00AC4938" w:rsidP="00AC4938">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3C7200" w:rsidRPr="001D5B21" w:rsidRDefault="003C7200" w:rsidP="003101E8">
            <w:pPr>
              <w:widowControl w:val="0"/>
              <w:snapToGrid w:val="0"/>
              <w:spacing w:after="0" w:line="240" w:lineRule="auto"/>
              <w:rPr>
                <w:rFonts w:ascii="Arial" w:eastAsia="Times New Roman" w:hAnsi="Arial" w:cs="Arial"/>
                <w:bCs/>
                <w:spacing w:val="8"/>
                <w:sz w:val="20"/>
                <w:szCs w:val="20"/>
                <w:lang w:val="en-US" w:eastAsia="zh-CN"/>
              </w:rPr>
            </w:pPr>
            <w:r w:rsidRPr="001D5B21">
              <w:rPr>
                <w:rFonts w:ascii="Arial" w:eastAsia="Times New Roman" w:hAnsi="Arial" w:cs="Arial"/>
                <w:bCs/>
                <w:spacing w:val="8"/>
                <w:sz w:val="20"/>
                <w:szCs w:val="20"/>
                <w:lang w:val="en-US" w:eastAsia="zh-CN"/>
              </w:rPr>
              <w:t xml:space="preserve">Withdraw this draft DS and ask the maintenance team of </w:t>
            </w:r>
            <w:r w:rsidRPr="001D5B21">
              <w:rPr>
                <w:rFonts w:ascii="Arial" w:eastAsia="Arial Unicode MS" w:hAnsi="Arial" w:cs="Arial"/>
                <w:sz w:val="20"/>
                <w:szCs w:val="20"/>
              </w:rPr>
              <w:t>IEC TS 60079-46 to consider the questions given in this draft DS when working on the next edition of IEC (TS) 60079-46.</w:t>
            </w:r>
          </w:p>
        </w:tc>
        <w:tc>
          <w:tcPr>
            <w:tcW w:w="3196" w:type="dxa"/>
            <w:tcBorders>
              <w:top w:val="single" w:sz="6" w:space="0" w:color="auto"/>
              <w:left w:val="single" w:sz="6" w:space="0" w:color="auto"/>
              <w:bottom w:val="single" w:sz="6" w:space="0" w:color="auto"/>
              <w:right w:val="single" w:sz="6" w:space="0" w:color="auto"/>
            </w:tcBorders>
          </w:tcPr>
          <w:p w:rsidR="003C7200" w:rsidRPr="00E9539F" w:rsidRDefault="003C7200" w:rsidP="003101E8">
            <w:pPr>
              <w:widowControl w:val="0"/>
              <w:snapToGrid w:val="0"/>
              <w:spacing w:after="0" w:line="240" w:lineRule="auto"/>
              <w:jc w:val="center"/>
              <w:rPr>
                <w:rFonts w:ascii="Arial" w:eastAsia="Times New Roman" w:hAnsi="Arial" w:cs="Arial"/>
                <w:b/>
                <w:bCs/>
                <w:spacing w:val="8"/>
                <w:sz w:val="20"/>
                <w:szCs w:val="20"/>
                <w:lang w:val="en-US" w:eastAsia="zh-CN"/>
              </w:rPr>
            </w:pPr>
          </w:p>
        </w:tc>
        <w:bookmarkStart w:id="0" w:name="_GoBack"/>
        <w:bookmarkEnd w:id="0"/>
      </w:tr>
      <w:tr w:rsidR="00766952"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766952" w:rsidRPr="00E9733B" w:rsidRDefault="00715269" w:rsidP="007C084E">
            <w:pPr>
              <w:widowControl w:val="0"/>
              <w:snapToGrid w:val="0"/>
              <w:spacing w:after="0" w:line="240" w:lineRule="auto"/>
              <w:jc w:val="center"/>
              <w:rPr>
                <w:rFonts w:ascii="Arial" w:eastAsia="Times New Roman" w:hAnsi="Arial" w:cs="Arial"/>
                <w:b/>
                <w:bCs/>
                <w:spacing w:val="8"/>
                <w:sz w:val="20"/>
                <w:szCs w:val="20"/>
                <w:lang w:val="en-US" w:eastAsia="zh-CN"/>
              </w:rPr>
            </w:pPr>
            <w:r w:rsidRPr="00E9733B">
              <w:rPr>
                <w:rFonts w:ascii="Arial" w:eastAsia="Times New Roman" w:hAnsi="Arial" w:cs="Arial"/>
                <w:b/>
                <w:bCs/>
                <w:spacing w:val="8"/>
                <w:sz w:val="20"/>
                <w:szCs w:val="20"/>
                <w:lang w:val="en-US" w:eastAsia="zh-CN"/>
              </w:rPr>
              <w:t>EESF</w:t>
            </w:r>
          </w:p>
          <w:p w:rsidR="00715269" w:rsidRPr="00E9733B" w:rsidRDefault="00715269" w:rsidP="007C084E">
            <w:pPr>
              <w:widowControl w:val="0"/>
              <w:snapToGrid w:val="0"/>
              <w:spacing w:after="0" w:line="240" w:lineRule="auto"/>
              <w:jc w:val="center"/>
              <w:rPr>
                <w:rFonts w:ascii="Arial" w:eastAsia="Times New Roman" w:hAnsi="Arial" w:cs="Arial"/>
                <w:b/>
                <w:bCs/>
                <w:spacing w:val="8"/>
                <w:sz w:val="20"/>
                <w:szCs w:val="20"/>
                <w:lang w:val="en-US" w:eastAsia="zh-CN"/>
              </w:rPr>
            </w:pPr>
            <w:r w:rsidRPr="00E9733B">
              <w:rPr>
                <w:rFonts w:ascii="Arial" w:eastAsia="Times New Roman" w:hAnsi="Arial" w:cs="Arial"/>
                <w:b/>
                <w:bCs/>
                <w:spacing w:val="8"/>
                <w:sz w:val="20"/>
                <w:szCs w:val="20"/>
                <w:lang w:val="en-US" w:eastAsia="zh-CN"/>
              </w:rPr>
              <w:t>FI</w:t>
            </w:r>
          </w:p>
        </w:tc>
        <w:tc>
          <w:tcPr>
            <w:tcW w:w="1340" w:type="dxa"/>
            <w:tcBorders>
              <w:top w:val="single" w:sz="6" w:space="0" w:color="auto"/>
              <w:left w:val="single" w:sz="6" w:space="0" w:color="auto"/>
              <w:bottom w:val="single" w:sz="6" w:space="0" w:color="auto"/>
              <w:right w:val="single" w:sz="6" w:space="0" w:color="auto"/>
            </w:tcBorders>
          </w:tcPr>
          <w:p w:rsidR="00766952" w:rsidRPr="008641C2" w:rsidRDefault="00766952" w:rsidP="007C084E">
            <w:pPr>
              <w:widowControl w:val="0"/>
              <w:snapToGrid w:val="0"/>
              <w:spacing w:after="0" w:line="240" w:lineRule="auto"/>
              <w:jc w:val="center"/>
              <w:rPr>
                <w:rFonts w:ascii="Arial" w:eastAsia="Times New Roman" w:hAnsi="Arial" w:cs="Arial"/>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766952" w:rsidRPr="008641C2" w:rsidRDefault="00766952" w:rsidP="007C084E">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766952" w:rsidRPr="008641C2" w:rsidRDefault="00766952" w:rsidP="007C084E">
            <w:pPr>
              <w:widowControl w:val="0"/>
              <w:snapToGrid w:val="0"/>
              <w:spacing w:after="0" w:line="240" w:lineRule="auto"/>
              <w:jc w:val="center"/>
              <w:rPr>
                <w:rFonts w:ascii="Arial" w:eastAsia="Times New Roman" w:hAnsi="Arial" w:cs="Arial"/>
                <w:bCs/>
                <w:spacing w:val="8"/>
                <w:sz w:val="20"/>
                <w:szCs w:val="20"/>
                <w:lang w:val="en-US" w:eastAsia="zh-CN"/>
              </w:rPr>
            </w:pPr>
          </w:p>
        </w:tc>
        <w:tc>
          <w:tcPr>
            <w:tcW w:w="3686" w:type="dxa"/>
            <w:tcBorders>
              <w:top w:val="single" w:sz="6" w:space="0" w:color="auto"/>
              <w:left w:val="single" w:sz="6" w:space="0" w:color="auto"/>
              <w:bottom w:val="single" w:sz="6" w:space="0" w:color="auto"/>
              <w:right w:val="single" w:sz="6" w:space="0" w:color="auto"/>
            </w:tcBorders>
          </w:tcPr>
          <w:p w:rsidR="00715269" w:rsidRPr="00715269" w:rsidRDefault="00715269" w:rsidP="00715269">
            <w:pPr>
              <w:widowControl w:val="0"/>
              <w:snapToGrid w:val="0"/>
              <w:spacing w:after="0" w:line="240" w:lineRule="auto"/>
              <w:rPr>
                <w:rFonts w:ascii="Arial" w:eastAsia="Times New Roman" w:hAnsi="Arial" w:cs="Arial"/>
                <w:b/>
                <w:bCs/>
                <w:spacing w:val="8"/>
                <w:sz w:val="20"/>
                <w:szCs w:val="20"/>
                <w:lang w:val="en-US" w:eastAsia="zh-CN"/>
              </w:rPr>
            </w:pPr>
            <w:r w:rsidRPr="00715269">
              <w:rPr>
                <w:rFonts w:ascii="Arial" w:eastAsia="Times New Roman" w:hAnsi="Arial" w:cs="Arial"/>
                <w:b/>
                <w:bCs/>
                <w:spacing w:val="8"/>
                <w:sz w:val="20"/>
                <w:szCs w:val="20"/>
                <w:lang w:val="en-US" w:eastAsia="zh-CN"/>
              </w:rPr>
              <w:t>Q2 / Option b is preferred.</w:t>
            </w:r>
          </w:p>
          <w:p w:rsidR="00715269" w:rsidRPr="00715269" w:rsidRDefault="00715269" w:rsidP="00715269">
            <w:pPr>
              <w:widowControl w:val="0"/>
              <w:snapToGrid w:val="0"/>
              <w:spacing w:after="0" w:line="240" w:lineRule="auto"/>
              <w:rPr>
                <w:rFonts w:ascii="Arial" w:eastAsia="Times New Roman" w:hAnsi="Arial" w:cs="Arial"/>
                <w:bCs/>
                <w:spacing w:val="8"/>
                <w:sz w:val="20"/>
                <w:szCs w:val="20"/>
                <w:lang w:val="en-US" w:eastAsia="zh-CN"/>
              </w:rPr>
            </w:pPr>
            <w:r w:rsidRPr="00715269">
              <w:rPr>
                <w:rFonts w:ascii="Arial" w:eastAsia="Times New Roman" w:hAnsi="Arial" w:cs="Arial"/>
                <w:bCs/>
                <w:spacing w:val="8"/>
                <w:sz w:val="20"/>
                <w:szCs w:val="20"/>
                <w:lang w:val="en-US" w:eastAsia="zh-CN"/>
              </w:rPr>
              <w:t>A type certificate may have several optional ancillaries and listing all possible variations of markings may create a long list.</w:t>
            </w:r>
          </w:p>
          <w:p w:rsidR="00766952" w:rsidRDefault="00715269" w:rsidP="00715269">
            <w:pPr>
              <w:widowControl w:val="0"/>
              <w:snapToGrid w:val="0"/>
              <w:spacing w:after="0" w:line="240" w:lineRule="auto"/>
              <w:rPr>
                <w:rFonts w:ascii="Arial" w:eastAsia="Times New Roman" w:hAnsi="Arial" w:cs="Arial"/>
                <w:bCs/>
                <w:spacing w:val="8"/>
                <w:sz w:val="20"/>
                <w:szCs w:val="20"/>
                <w:lang w:val="en-US" w:eastAsia="zh-CN"/>
              </w:rPr>
            </w:pPr>
            <w:r w:rsidRPr="00715269">
              <w:rPr>
                <w:rFonts w:ascii="Arial" w:eastAsia="Times New Roman" w:hAnsi="Arial" w:cs="Arial"/>
                <w:bCs/>
                <w:spacing w:val="8"/>
                <w:sz w:val="20"/>
                <w:szCs w:val="20"/>
                <w:lang w:val="en-US" w:eastAsia="zh-CN"/>
              </w:rPr>
              <w:t>In addition, this is better suited for the Basic principle given on the first page: it makes it clear which part was assessed in the certification and which part have been previously certified as an equipment.</w:t>
            </w:r>
          </w:p>
          <w:p w:rsidR="00715269" w:rsidRPr="008641C2" w:rsidRDefault="00715269" w:rsidP="00715269">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766952" w:rsidRPr="00E9539F" w:rsidRDefault="00766952" w:rsidP="007C084E">
            <w:pPr>
              <w:widowControl w:val="0"/>
              <w:snapToGrid w:val="0"/>
              <w:spacing w:after="0" w:line="240" w:lineRule="auto"/>
              <w:rPr>
                <w:rFonts w:ascii="Arial" w:eastAsia="Times New Roman" w:hAnsi="Arial" w:cs="Arial"/>
                <w:b/>
                <w:bCs/>
                <w:spacing w:val="8"/>
                <w:sz w:val="20"/>
                <w:szCs w:val="20"/>
                <w:lang w:val="en-US" w:eastAsia="zh-CN"/>
              </w:rPr>
            </w:pPr>
          </w:p>
        </w:tc>
        <w:tc>
          <w:tcPr>
            <w:tcW w:w="3196" w:type="dxa"/>
            <w:tcBorders>
              <w:top w:val="single" w:sz="6" w:space="0" w:color="auto"/>
              <w:left w:val="single" w:sz="6" w:space="0" w:color="auto"/>
              <w:bottom w:val="single" w:sz="6" w:space="0" w:color="auto"/>
              <w:right w:val="single" w:sz="6" w:space="0" w:color="auto"/>
            </w:tcBorders>
          </w:tcPr>
          <w:p w:rsidR="00766952" w:rsidRPr="00E9539F" w:rsidRDefault="00766952" w:rsidP="007C084E">
            <w:pPr>
              <w:widowControl w:val="0"/>
              <w:snapToGrid w:val="0"/>
              <w:spacing w:after="0" w:line="240" w:lineRule="auto"/>
              <w:jc w:val="center"/>
              <w:rPr>
                <w:rFonts w:ascii="Arial" w:eastAsia="Times New Roman" w:hAnsi="Arial" w:cs="Arial"/>
                <w:b/>
                <w:bCs/>
                <w:spacing w:val="8"/>
                <w:sz w:val="20"/>
                <w:szCs w:val="20"/>
                <w:lang w:val="en-US" w:eastAsia="zh-CN"/>
              </w:rPr>
            </w:pPr>
          </w:p>
        </w:tc>
      </w:tr>
      <w:tr w:rsidR="00766952"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766952" w:rsidRPr="00E9733B" w:rsidRDefault="00715269" w:rsidP="007C084E">
            <w:pPr>
              <w:widowControl w:val="0"/>
              <w:snapToGrid w:val="0"/>
              <w:spacing w:after="0" w:line="240" w:lineRule="auto"/>
              <w:jc w:val="center"/>
              <w:rPr>
                <w:rFonts w:ascii="Arial" w:eastAsia="Times New Roman" w:hAnsi="Arial" w:cs="Arial"/>
                <w:b/>
                <w:bCs/>
                <w:spacing w:val="8"/>
                <w:sz w:val="20"/>
                <w:szCs w:val="20"/>
                <w:lang w:val="en-US" w:eastAsia="zh-CN"/>
              </w:rPr>
            </w:pPr>
            <w:r w:rsidRPr="00E9733B">
              <w:rPr>
                <w:rFonts w:ascii="Arial" w:eastAsia="Times New Roman" w:hAnsi="Arial" w:cs="Arial"/>
                <w:b/>
                <w:bCs/>
                <w:spacing w:val="8"/>
                <w:sz w:val="20"/>
                <w:szCs w:val="20"/>
                <w:lang w:val="en-US" w:eastAsia="zh-CN"/>
              </w:rPr>
              <w:t>EESF</w:t>
            </w:r>
            <w:r w:rsidRPr="00E9733B">
              <w:rPr>
                <w:rFonts w:ascii="Arial" w:eastAsia="Times New Roman" w:hAnsi="Arial" w:cs="Arial"/>
                <w:b/>
                <w:bCs/>
                <w:spacing w:val="8"/>
                <w:sz w:val="20"/>
                <w:szCs w:val="20"/>
                <w:lang w:val="en-US" w:eastAsia="zh-CN"/>
              </w:rPr>
              <w:br/>
              <w:t>FI</w:t>
            </w:r>
          </w:p>
        </w:tc>
        <w:tc>
          <w:tcPr>
            <w:tcW w:w="1340" w:type="dxa"/>
            <w:tcBorders>
              <w:top w:val="single" w:sz="6" w:space="0" w:color="auto"/>
              <w:left w:val="single" w:sz="6" w:space="0" w:color="auto"/>
              <w:bottom w:val="single" w:sz="6" w:space="0" w:color="auto"/>
              <w:right w:val="single" w:sz="6" w:space="0" w:color="auto"/>
            </w:tcBorders>
          </w:tcPr>
          <w:p w:rsidR="00766952" w:rsidRPr="008641C2" w:rsidRDefault="00715269" w:rsidP="007C084E">
            <w:pPr>
              <w:widowControl w:val="0"/>
              <w:snapToGrid w:val="0"/>
              <w:spacing w:after="0" w:line="240" w:lineRule="auto"/>
              <w:jc w:val="center"/>
              <w:rPr>
                <w:rFonts w:ascii="Arial" w:eastAsia="Times New Roman" w:hAnsi="Arial" w:cs="Arial"/>
                <w:bCs/>
                <w:spacing w:val="8"/>
                <w:sz w:val="20"/>
                <w:szCs w:val="20"/>
                <w:lang w:val="en-US" w:eastAsia="zh-CN"/>
              </w:rPr>
            </w:pPr>
            <w:r w:rsidRPr="00715269">
              <w:rPr>
                <w:rFonts w:ascii="Arial" w:eastAsia="Times New Roman" w:hAnsi="Arial" w:cs="Arial"/>
                <w:bCs/>
                <w:spacing w:val="8"/>
                <w:sz w:val="20"/>
                <w:szCs w:val="20"/>
                <w:lang w:val="en-US" w:eastAsia="zh-CN"/>
              </w:rPr>
              <w:t>Q2 / Option b</w:t>
            </w:r>
          </w:p>
        </w:tc>
        <w:tc>
          <w:tcPr>
            <w:tcW w:w="1275" w:type="dxa"/>
            <w:tcBorders>
              <w:top w:val="single" w:sz="6" w:space="0" w:color="auto"/>
              <w:left w:val="single" w:sz="6" w:space="0" w:color="auto"/>
              <w:bottom w:val="single" w:sz="6" w:space="0" w:color="auto"/>
              <w:right w:val="single" w:sz="6" w:space="0" w:color="auto"/>
            </w:tcBorders>
          </w:tcPr>
          <w:p w:rsidR="00766952" w:rsidRPr="008641C2" w:rsidRDefault="00766952" w:rsidP="007C084E">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766952" w:rsidRPr="008641C2" w:rsidRDefault="00766952" w:rsidP="007C084E">
            <w:pPr>
              <w:widowControl w:val="0"/>
              <w:snapToGrid w:val="0"/>
              <w:spacing w:after="0" w:line="240" w:lineRule="auto"/>
              <w:jc w:val="center"/>
              <w:rPr>
                <w:rFonts w:ascii="Arial" w:eastAsia="Times New Roman" w:hAnsi="Arial" w:cs="Arial"/>
                <w:bCs/>
                <w:spacing w:val="8"/>
                <w:sz w:val="20"/>
                <w:szCs w:val="20"/>
                <w:lang w:val="en-US" w:eastAsia="zh-CN"/>
              </w:rPr>
            </w:pPr>
          </w:p>
        </w:tc>
        <w:tc>
          <w:tcPr>
            <w:tcW w:w="3686" w:type="dxa"/>
            <w:tcBorders>
              <w:top w:val="single" w:sz="6" w:space="0" w:color="auto"/>
              <w:left w:val="single" w:sz="6" w:space="0" w:color="auto"/>
              <w:bottom w:val="single" w:sz="6" w:space="0" w:color="auto"/>
              <w:right w:val="single" w:sz="6" w:space="0" w:color="auto"/>
            </w:tcBorders>
          </w:tcPr>
          <w:p w:rsidR="00766952" w:rsidRDefault="00715269" w:rsidP="007C084E">
            <w:pPr>
              <w:widowControl w:val="0"/>
              <w:snapToGrid w:val="0"/>
              <w:spacing w:after="0" w:line="240" w:lineRule="auto"/>
              <w:rPr>
                <w:rFonts w:ascii="Arial" w:eastAsia="Times New Roman" w:hAnsi="Arial" w:cs="Arial"/>
                <w:bCs/>
                <w:spacing w:val="8"/>
                <w:sz w:val="20"/>
                <w:szCs w:val="20"/>
                <w:lang w:val="en-US" w:eastAsia="zh-CN"/>
              </w:rPr>
            </w:pPr>
            <w:r w:rsidRPr="00715269">
              <w:rPr>
                <w:rFonts w:ascii="Arial" w:eastAsia="Times New Roman" w:hAnsi="Arial" w:cs="Arial"/>
                <w:bCs/>
                <w:spacing w:val="8"/>
                <w:sz w:val="20"/>
                <w:szCs w:val="20"/>
                <w:lang w:val="en-US" w:eastAsia="zh-CN"/>
              </w:rPr>
              <w:t xml:space="preserve">Could it be clarified should / should not the ancillary equipment that have an Equipment certificate be listed on the certificate and to what extent </w:t>
            </w:r>
            <w:r w:rsidRPr="00715269">
              <w:rPr>
                <w:rFonts w:ascii="Arial" w:eastAsia="Times New Roman" w:hAnsi="Arial" w:cs="Arial"/>
                <w:bCs/>
                <w:spacing w:val="8"/>
                <w:sz w:val="20"/>
                <w:szCs w:val="20"/>
                <w:lang w:val="en-US" w:eastAsia="zh-CN"/>
              </w:rPr>
              <w:lastRenderedPageBreak/>
              <w:t>(especially: are standard editions necessary)?</w:t>
            </w:r>
          </w:p>
          <w:p w:rsidR="00715269" w:rsidRPr="008641C2" w:rsidRDefault="00715269" w:rsidP="007C084E">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766952" w:rsidRPr="00E9539F" w:rsidRDefault="00766952" w:rsidP="007C084E">
            <w:pPr>
              <w:widowControl w:val="0"/>
              <w:snapToGrid w:val="0"/>
              <w:spacing w:after="0" w:line="240" w:lineRule="auto"/>
              <w:rPr>
                <w:rFonts w:ascii="Arial" w:eastAsia="Times New Roman" w:hAnsi="Arial" w:cs="Arial"/>
                <w:b/>
                <w:bCs/>
                <w:spacing w:val="8"/>
                <w:sz w:val="20"/>
                <w:szCs w:val="20"/>
                <w:lang w:val="en-US" w:eastAsia="zh-CN"/>
              </w:rPr>
            </w:pPr>
          </w:p>
        </w:tc>
        <w:tc>
          <w:tcPr>
            <w:tcW w:w="3196" w:type="dxa"/>
            <w:tcBorders>
              <w:top w:val="single" w:sz="6" w:space="0" w:color="auto"/>
              <w:left w:val="single" w:sz="6" w:space="0" w:color="auto"/>
              <w:bottom w:val="single" w:sz="6" w:space="0" w:color="auto"/>
              <w:right w:val="single" w:sz="6" w:space="0" w:color="auto"/>
            </w:tcBorders>
          </w:tcPr>
          <w:p w:rsidR="00766952" w:rsidRPr="00E9539F" w:rsidRDefault="00766952" w:rsidP="007C084E">
            <w:pPr>
              <w:widowControl w:val="0"/>
              <w:snapToGrid w:val="0"/>
              <w:spacing w:after="0" w:line="240" w:lineRule="auto"/>
              <w:jc w:val="center"/>
              <w:rPr>
                <w:rFonts w:ascii="Arial" w:eastAsia="Times New Roman" w:hAnsi="Arial" w:cs="Arial"/>
                <w:b/>
                <w:bCs/>
                <w:spacing w:val="8"/>
                <w:sz w:val="20"/>
                <w:szCs w:val="20"/>
                <w:lang w:val="en-US" w:eastAsia="zh-CN"/>
              </w:rPr>
            </w:pPr>
          </w:p>
        </w:tc>
      </w:tr>
      <w:tr w:rsidR="00766952"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766952" w:rsidRPr="00E9733B" w:rsidRDefault="00715269" w:rsidP="007C084E">
            <w:pPr>
              <w:widowControl w:val="0"/>
              <w:snapToGrid w:val="0"/>
              <w:spacing w:after="0" w:line="240" w:lineRule="auto"/>
              <w:jc w:val="center"/>
              <w:rPr>
                <w:rFonts w:ascii="Arial" w:eastAsia="Times New Roman" w:hAnsi="Arial" w:cs="Arial"/>
                <w:b/>
                <w:bCs/>
                <w:spacing w:val="8"/>
                <w:sz w:val="20"/>
                <w:szCs w:val="20"/>
                <w:lang w:val="en-US" w:eastAsia="zh-CN"/>
              </w:rPr>
            </w:pPr>
            <w:r w:rsidRPr="00E9733B">
              <w:rPr>
                <w:rFonts w:ascii="Arial" w:eastAsia="Times New Roman" w:hAnsi="Arial" w:cs="Arial"/>
                <w:b/>
                <w:bCs/>
                <w:spacing w:val="8"/>
                <w:sz w:val="20"/>
                <w:szCs w:val="20"/>
                <w:lang w:val="en-US" w:eastAsia="zh-CN"/>
              </w:rPr>
              <w:t>EESF</w:t>
            </w:r>
          </w:p>
          <w:p w:rsidR="00715269" w:rsidRPr="00E9733B" w:rsidRDefault="00715269" w:rsidP="007C084E">
            <w:pPr>
              <w:widowControl w:val="0"/>
              <w:snapToGrid w:val="0"/>
              <w:spacing w:after="0" w:line="240" w:lineRule="auto"/>
              <w:jc w:val="center"/>
              <w:rPr>
                <w:rFonts w:ascii="Arial" w:eastAsia="Times New Roman" w:hAnsi="Arial" w:cs="Arial"/>
                <w:b/>
                <w:bCs/>
                <w:spacing w:val="8"/>
                <w:sz w:val="20"/>
                <w:szCs w:val="20"/>
                <w:lang w:val="en-US" w:eastAsia="zh-CN"/>
              </w:rPr>
            </w:pPr>
            <w:r w:rsidRPr="00E9733B">
              <w:rPr>
                <w:rFonts w:ascii="Arial" w:eastAsia="Times New Roman" w:hAnsi="Arial" w:cs="Arial"/>
                <w:b/>
                <w:bCs/>
                <w:spacing w:val="8"/>
                <w:sz w:val="20"/>
                <w:szCs w:val="20"/>
                <w:lang w:val="en-US" w:eastAsia="zh-CN"/>
              </w:rPr>
              <w:t>FI</w:t>
            </w:r>
          </w:p>
        </w:tc>
        <w:tc>
          <w:tcPr>
            <w:tcW w:w="1340" w:type="dxa"/>
            <w:tcBorders>
              <w:top w:val="single" w:sz="6" w:space="0" w:color="auto"/>
              <w:left w:val="single" w:sz="6" w:space="0" w:color="auto"/>
              <w:bottom w:val="single" w:sz="6" w:space="0" w:color="auto"/>
              <w:right w:val="single" w:sz="6" w:space="0" w:color="auto"/>
            </w:tcBorders>
          </w:tcPr>
          <w:p w:rsidR="00766952" w:rsidRPr="008641C2" w:rsidRDefault="00715269" w:rsidP="007C084E">
            <w:pPr>
              <w:widowControl w:val="0"/>
              <w:snapToGrid w:val="0"/>
              <w:spacing w:after="0" w:line="240" w:lineRule="auto"/>
              <w:jc w:val="center"/>
              <w:rPr>
                <w:rFonts w:ascii="Arial" w:eastAsia="Times New Roman" w:hAnsi="Arial" w:cs="Arial"/>
                <w:bCs/>
                <w:spacing w:val="8"/>
                <w:sz w:val="20"/>
                <w:szCs w:val="20"/>
                <w:lang w:val="en-US" w:eastAsia="zh-CN"/>
              </w:rPr>
            </w:pPr>
            <w:r w:rsidRPr="00715269">
              <w:rPr>
                <w:rFonts w:ascii="Arial" w:eastAsia="Times New Roman" w:hAnsi="Arial" w:cs="Arial"/>
                <w:bCs/>
                <w:spacing w:val="8"/>
                <w:sz w:val="20"/>
                <w:szCs w:val="20"/>
                <w:lang w:val="en-US" w:eastAsia="zh-CN"/>
              </w:rPr>
              <w:t>Q2 / Option b</w:t>
            </w:r>
          </w:p>
        </w:tc>
        <w:tc>
          <w:tcPr>
            <w:tcW w:w="1275" w:type="dxa"/>
            <w:tcBorders>
              <w:top w:val="single" w:sz="6" w:space="0" w:color="auto"/>
              <w:left w:val="single" w:sz="6" w:space="0" w:color="auto"/>
              <w:bottom w:val="single" w:sz="6" w:space="0" w:color="auto"/>
              <w:right w:val="single" w:sz="6" w:space="0" w:color="auto"/>
            </w:tcBorders>
          </w:tcPr>
          <w:p w:rsidR="00766952" w:rsidRPr="008641C2" w:rsidRDefault="00766952" w:rsidP="007C084E">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766952" w:rsidRPr="008641C2" w:rsidRDefault="00766952" w:rsidP="007C084E">
            <w:pPr>
              <w:widowControl w:val="0"/>
              <w:snapToGrid w:val="0"/>
              <w:spacing w:after="0" w:line="240" w:lineRule="auto"/>
              <w:jc w:val="center"/>
              <w:rPr>
                <w:rFonts w:ascii="Arial" w:eastAsia="Times New Roman" w:hAnsi="Arial" w:cs="Arial"/>
                <w:bCs/>
                <w:spacing w:val="8"/>
                <w:sz w:val="20"/>
                <w:szCs w:val="20"/>
                <w:lang w:val="en-US" w:eastAsia="zh-CN"/>
              </w:rPr>
            </w:pPr>
          </w:p>
        </w:tc>
        <w:tc>
          <w:tcPr>
            <w:tcW w:w="3686" w:type="dxa"/>
            <w:tcBorders>
              <w:top w:val="single" w:sz="6" w:space="0" w:color="auto"/>
              <w:left w:val="single" w:sz="6" w:space="0" w:color="auto"/>
              <w:bottom w:val="single" w:sz="6" w:space="0" w:color="auto"/>
              <w:right w:val="single" w:sz="6" w:space="0" w:color="auto"/>
            </w:tcBorders>
          </w:tcPr>
          <w:p w:rsidR="00766952" w:rsidRDefault="00715269" w:rsidP="007C084E">
            <w:pPr>
              <w:widowControl w:val="0"/>
              <w:snapToGrid w:val="0"/>
              <w:spacing w:after="0" w:line="240" w:lineRule="auto"/>
              <w:rPr>
                <w:rFonts w:ascii="Arial" w:eastAsia="Times New Roman" w:hAnsi="Arial" w:cs="Arial"/>
                <w:bCs/>
                <w:spacing w:val="8"/>
                <w:sz w:val="20"/>
                <w:szCs w:val="20"/>
                <w:lang w:val="en-US" w:eastAsia="zh-CN"/>
              </w:rPr>
            </w:pPr>
            <w:r w:rsidRPr="00715269">
              <w:rPr>
                <w:rFonts w:ascii="Arial" w:eastAsia="Times New Roman" w:hAnsi="Arial" w:cs="Arial"/>
                <w:bCs/>
                <w:spacing w:val="8"/>
                <w:sz w:val="20"/>
                <w:szCs w:val="20"/>
                <w:lang w:val="en-US" w:eastAsia="zh-CN"/>
              </w:rPr>
              <w:t>Could it be clarified that ancillaries that have an Equipment certificate, are not subject to ExTAG DS 2014/001 and thus Equipment that has been certified to older editions of the standards may be used without re-evaluation?</w:t>
            </w:r>
          </w:p>
          <w:p w:rsidR="00715269" w:rsidRPr="008641C2" w:rsidRDefault="00715269" w:rsidP="007C084E">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766952" w:rsidRPr="0038558A" w:rsidRDefault="00715269" w:rsidP="007C084E">
            <w:pPr>
              <w:widowControl w:val="0"/>
              <w:snapToGrid w:val="0"/>
              <w:spacing w:after="0" w:line="240" w:lineRule="auto"/>
              <w:rPr>
                <w:rFonts w:ascii="Arial" w:eastAsia="Times New Roman" w:hAnsi="Arial" w:cs="Arial"/>
                <w:bCs/>
                <w:spacing w:val="8"/>
                <w:sz w:val="20"/>
                <w:szCs w:val="20"/>
                <w:lang w:val="en-US" w:eastAsia="zh-CN"/>
              </w:rPr>
            </w:pPr>
            <w:r w:rsidRPr="00715269">
              <w:rPr>
                <w:rFonts w:ascii="Arial" w:eastAsia="Times New Roman" w:hAnsi="Arial" w:cs="Arial"/>
                <w:bCs/>
                <w:spacing w:val="8"/>
                <w:sz w:val="20"/>
                <w:szCs w:val="20"/>
                <w:lang w:val="en-US" w:eastAsia="zh-CN"/>
              </w:rPr>
              <w:t>ExTAG DS 2014/001 is not applicable to previously certified ancillary equipment and do not need evaluation to the latest editions of standards.</w:t>
            </w:r>
          </w:p>
        </w:tc>
        <w:tc>
          <w:tcPr>
            <w:tcW w:w="3196" w:type="dxa"/>
            <w:tcBorders>
              <w:top w:val="single" w:sz="6" w:space="0" w:color="auto"/>
              <w:left w:val="single" w:sz="6" w:space="0" w:color="auto"/>
              <w:bottom w:val="single" w:sz="6" w:space="0" w:color="auto"/>
              <w:right w:val="single" w:sz="6" w:space="0" w:color="auto"/>
            </w:tcBorders>
          </w:tcPr>
          <w:p w:rsidR="00766952" w:rsidRPr="00E9539F" w:rsidRDefault="00766952" w:rsidP="007C084E">
            <w:pPr>
              <w:widowControl w:val="0"/>
              <w:snapToGrid w:val="0"/>
              <w:spacing w:after="0" w:line="240" w:lineRule="auto"/>
              <w:jc w:val="center"/>
              <w:rPr>
                <w:rFonts w:ascii="Arial" w:eastAsia="Times New Roman" w:hAnsi="Arial" w:cs="Arial"/>
                <w:b/>
                <w:bCs/>
                <w:spacing w:val="8"/>
                <w:sz w:val="20"/>
                <w:szCs w:val="20"/>
                <w:lang w:val="en-US" w:eastAsia="zh-CN"/>
              </w:rPr>
            </w:pPr>
          </w:p>
        </w:tc>
      </w:tr>
      <w:tr w:rsidR="00715269"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715269" w:rsidRPr="00E9733B" w:rsidRDefault="00715269" w:rsidP="007C084E">
            <w:pPr>
              <w:widowControl w:val="0"/>
              <w:snapToGrid w:val="0"/>
              <w:spacing w:after="0" w:line="240" w:lineRule="auto"/>
              <w:jc w:val="center"/>
              <w:rPr>
                <w:rFonts w:ascii="Arial" w:eastAsia="Times New Roman" w:hAnsi="Arial" w:cs="Arial"/>
                <w:b/>
                <w:bCs/>
                <w:spacing w:val="8"/>
                <w:sz w:val="20"/>
                <w:szCs w:val="20"/>
                <w:lang w:val="en-US" w:eastAsia="zh-CN"/>
              </w:rPr>
            </w:pPr>
            <w:r w:rsidRPr="00E9733B">
              <w:rPr>
                <w:rFonts w:ascii="Arial" w:eastAsia="Times New Roman" w:hAnsi="Arial" w:cs="Arial"/>
                <w:b/>
                <w:bCs/>
                <w:spacing w:val="8"/>
                <w:sz w:val="20"/>
                <w:szCs w:val="20"/>
                <w:lang w:val="en-US" w:eastAsia="zh-CN"/>
              </w:rPr>
              <w:t>EESF</w:t>
            </w:r>
            <w:r w:rsidRPr="00E9733B">
              <w:rPr>
                <w:rFonts w:ascii="Arial" w:eastAsia="Times New Roman" w:hAnsi="Arial" w:cs="Arial"/>
                <w:b/>
                <w:bCs/>
                <w:spacing w:val="8"/>
                <w:sz w:val="20"/>
                <w:szCs w:val="20"/>
                <w:lang w:val="en-US" w:eastAsia="zh-CN"/>
              </w:rPr>
              <w:br/>
              <w:t>FI</w:t>
            </w:r>
          </w:p>
        </w:tc>
        <w:tc>
          <w:tcPr>
            <w:tcW w:w="1340" w:type="dxa"/>
            <w:tcBorders>
              <w:top w:val="single" w:sz="6" w:space="0" w:color="auto"/>
              <w:left w:val="single" w:sz="6" w:space="0" w:color="auto"/>
              <w:bottom w:val="single" w:sz="6" w:space="0" w:color="auto"/>
              <w:right w:val="single" w:sz="6" w:space="0" w:color="auto"/>
            </w:tcBorders>
          </w:tcPr>
          <w:p w:rsidR="00715269" w:rsidRPr="008641C2" w:rsidRDefault="00715269" w:rsidP="007C084E">
            <w:pPr>
              <w:widowControl w:val="0"/>
              <w:snapToGrid w:val="0"/>
              <w:spacing w:after="0" w:line="240" w:lineRule="auto"/>
              <w:jc w:val="center"/>
              <w:rPr>
                <w:rFonts w:ascii="Arial" w:eastAsia="Times New Roman" w:hAnsi="Arial" w:cs="Arial"/>
                <w:bCs/>
                <w:spacing w:val="8"/>
                <w:sz w:val="20"/>
                <w:szCs w:val="20"/>
                <w:lang w:val="en-US" w:eastAsia="zh-CN"/>
              </w:rPr>
            </w:pPr>
            <w:r w:rsidRPr="00715269">
              <w:rPr>
                <w:rFonts w:ascii="Arial" w:eastAsia="Times New Roman" w:hAnsi="Arial" w:cs="Arial"/>
                <w:bCs/>
                <w:spacing w:val="8"/>
                <w:sz w:val="20"/>
                <w:szCs w:val="20"/>
                <w:lang w:val="en-US" w:eastAsia="zh-CN"/>
              </w:rPr>
              <w:t>Q2 / Option b</w:t>
            </w:r>
          </w:p>
        </w:tc>
        <w:tc>
          <w:tcPr>
            <w:tcW w:w="1275" w:type="dxa"/>
            <w:tcBorders>
              <w:top w:val="single" w:sz="6" w:space="0" w:color="auto"/>
              <w:left w:val="single" w:sz="6" w:space="0" w:color="auto"/>
              <w:bottom w:val="single" w:sz="6" w:space="0" w:color="auto"/>
              <w:right w:val="single" w:sz="6" w:space="0" w:color="auto"/>
            </w:tcBorders>
          </w:tcPr>
          <w:p w:rsidR="00715269" w:rsidRPr="008641C2" w:rsidRDefault="00715269" w:rsidP="007C084E">
            <w:pPr>
              <w:widowControl w:val="0"/>
              <w:snapToGrid w:val="0"/>
              <w:spacing w:after="0" w:line="240" w:lineRule="auto"/>
              <w:jc w:val="center"/>
              <w:rPr>
                <w:rFonts w:ascii="Arial" w:eastAsia="Times New Roman" w:hAnsi="Arial" w:cs="Arial"/>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715269" w:rsidRPr="008641C2" w:rsidRDefault="00715269" w:rsidP="007C084E">
            <w:pPr>
              <w:widowControl w:val="0"/>
              <w:snapToGrid w:val="0"/>
              <w:spacing w:after="0" w:line="240" w:lineRule="auto"/>
              <w:jc w:val="center"/>
              <w:rPr>
                <w:rFonts w:ascii="Arial" w:eastAsia="Times New Roman" w:hAnsi="Arial" w:cs="Arial"/>
                <w:bCs/>
                <w:spacing w:val="8"/>
                <w:sz w:val="20"/>
                <w:szCs w:val="20"/>
                <w:lang w:val="en-US" w:eastAsia="zh-CN"/>
              </w:rPr>
            </w:pPr>
          </w:p>
        </w:tc>
        <w:tc>
          <w:tcPr>
            <w:tcW w:w="3686" w:type="dxa"/>
            <w:tcBorders>
              <w:top w:val="single" w:sz="6" w:space="0" w:color="auto"/>
              <w:left w:val="single" w:sz="6" w:space="0" w:color="auto"/>
              <w:bottom w:val="single" w:sz="6" w:space="0" w:color="auto"/>
              <w:right w:val="single" w:sz="6" w:space="0" w:color="auto"/>
            </w:tcBorders>
          </w:tcPr>
          <w:p w:rsidR="00715269" w:rsidRDefault="00715269" w:rsidP="007C084E">
            <w:pPr>
              <w:widowControl w:val="0"/>
              <w:snapToGrid w:val="0"/>
              <w:spacing w:after="0" w:line="240" w:lineRule="auto"/>
              <w:rPr>
                <w:rFonts w:ascii="Arial" w:eastAsia="Times New Roman" w:hAnsi="Arial" w:cs="Arial"/>
                <w:bCs/>
                <w:spacing w:val="8"/>
                <w:sz w:val="20"/>
                <w:szCs w:val="20"/>
                <w:lang w:val="en-US" w:eastAsia="zh-CN"/>
              </w:rPr>
            </w:pPr>
            <w:r w:rsidRPr="00715269">
              <w:rPr>
                <w:rFonts w:ascii="Arial" w:eastAsia="Times New Roman" w:hAnsi="Arial" w:cs="Arial"/>
                <w:bCs/>
                <w:spacing w:val="8"/>
                <w:sz w:val="20"/>
                <w:szCs w:val="20"/>
                <w:lang w:val="en-US" w:eastAsia="zh-CN"/>
              </w:rPr>
              <w:t>Could it be clarified if the manufacturer needs to have the types of protection of the ancillary equipment in their QAR?</w:t>
            </w:r>
          </w:p>
          <w:p w:rsidR="003C7200" w:rsidRPr="008641C2" w:rsidRDefault="003C7200" w:rsidP="007C084E">
            <w:pPr>
              <w:widowControl w:val="0"/>
              <w:snapToGrid w:val="0"/>
              <w:spacing w:after="0" w:line="240" w:lineRule="auto"/>
              <w:rPr>
                <w:rFonts w:ascii="Arial" w:eastAsia="Times New Roman" w:hAnsi="Arial" w:cs="Arial"/>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715269" w:rsidRPr="00E8532A" w:rsidRDefault="00715269" w:rsidP="007C084E">
            <w:pPr>
              <w:widowControl w:val="0"/>
              <w:snapToGrid w:val="0"/>
              <w:spacing w:after="0" w:line="240" w:lineRule="auto"/>
              <w:rPr>
                <w:rFonts w:ascii="Arial" w:eastAsia="Times New Roman" w:hAnsi="Arial" w:cs="Arial"/>
                <w:bCs/>
                <w:spacing w:val="8"/>
                <w:sz w:val="20"/>
                <w:szCs w:val="20"/>
                <w:lang w:val="en-US" w:eastAsia="zh-CN"/>
              </w:rPr>
            </w:pPr>
            <w:r w:rsidRPr="00715269">
              <w:rPr>
                <w:rFonts w:ascii="Arial" w:eastAsia="Times New Roman" w:hAnsi="Arial" w:cs="Arial"/>
                <w:bCs/>
                <w:spacing w:val="8"/>
                <w:sz w:val="20"/>
                <w:szCs w:val="20"/>
                <w:lang w:val="en-US" w:eastAsia="zh-CN"/>
              </w:rPr>
              <w:t>The types of protection of the ancillary equipment do not need to be part of the manufacturer’s QAR.</w:t>
            </w:r>
          </w:p>
        </w:tc>
        <w:tc>
          <w:tcPr>
            <w:tcW w:w="3196" w:type="dxa"/>
            <w:tcBorders>
              <w:top w:val="single" w:sz="6" w:space="0" w:color="auto"/>
              <w:left w:val="single" w:sz="6" w:space="0" w:color="auto"/>
              <w:bottom w:val="single" w:sz="6" w:space="0" w:color="auto"/>
              <w:right w:val="single" w:sz="6" w:space="0" w:color="auto"/>
            </w:tcBorders>
          </w:tcPr>
          <w:p w:rsidR="00715269" w:rsidRPr="00E9539F" w:rsidRDefault="00715269" w:rsidP="007C084E">
            <w:pPr>
              <w:widowControl w:val="0"/>
              <w:snapToGrid w:val="0"/>
              <w:spacing w:after="0" w:line="240" w:lineRule="auto"/>
              <w:jc w:val="center"/>
              <w:rPr>
                <w:rFonts w:ascii="Arial" w:eastAsia="Times New Roman" w:hAnsi="Arial" w:cs="Arial"/>
                <w:b/>
                <w:bCs/>
                <w:spacing w:val="8"/>
                <w:sz w:val="20"/>
                <w:szCs w:val="20"/>
                <w:lang w:val="en-US" w:eastAsia="zh-CN"/>
              </w:rPr>
            </w:pPr>
          </w:p>
        </w:tc>
      </w:tr>
      <w:tr w:rsidR="00124C0A" w:rsidRPr="001B6FFB"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Eurofins</w:t>
            </w:r>
          </w:p>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CML</w:t>
            </w:r>
          </w:p>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340"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686"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Agree with option b)</w:t>
            </w:r>
          </w:p>
        </w:tc>
        <w:tc>
          <w:tcPr>
            <w:tcW w:w="3260"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196" w:type="dxa"/>
            <w:tcBorders>
              <w:top w:val="single" w:sz="6" w:space="0" w:color="auto"/>
              <w:left w:val="single" w:sz="6" w:space="0" w:color="auto"/>
              <w:bottom w:val="single" w:sz="6" w:space="0" w:color="auto"/>
              <w:right w:val="single" w:sz="6" w:space="0" w:color="auto"/>
            </w:tcBorders>
          </w:tcPr>
          <w:p w:rsidR="00124C0A" w:rsidRPr="001B6FFB" w:rsidRDefault="00124C0A" w:rsidP="00124C0A">
            <w:pPr>
              <w:widowControl w:val="0"/>
              <w:snapToGrid w:val="0"/>
              <w:spacing w:after="0" w:line="240" w:lineRule="auto"/>
              <w:jc w:val="center"/>
              <w:rPr>
                <w:rFonts w:ascii="Arial" w:eastAsia="Times New Roman" w:hAnsi="Arial" w:cs="Arial"/>
                <w:spacing w:val="8"/>
                <w:sz w:val="20"/>
                <w:szCs w:val="20"/>
                <w:lang w:val="en-US" w:eastAsia="zh-CN"/>
              </w:rPr>
            </w:pPr>
          </w:p>
        </w:tc>
      </w:tr>
      <w:tr w:rsidR="00124C0A" w:rsidRPr="001B6FFB"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Eurofins</w:t>
            </w:r>
          </w:p>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CML</w:t>
            </w:r>
          </w:p>
        </w:tc>
        <w:tc>
          <w:tcPr>
            <w:tcW w:w="1340"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686"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60079-46 has introduced confusion, perhaps also 60079-0 clause 29.6. Some manufacturers include Ex codes for attached items already certified as equipment, which is not necessary</w:t>
            </w:r>
          </w:p>
        </w:tc>
        <w:tc>
          <w:tcPr>
            <w:tcW w:w="3260"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For option a) require a note to be included in the certificate stating that all Ex codes of attached equipment are included in the overall coding for clarity</w:t>
            </w:r>
          </w:p>
        </w:tc>
        <w:tc>
          <w:tcPr>
            <w:tcW w:w="3196" w:type="dxa"/>
            <w:tcBorders>
              <w:top w:val="single" w:sz="6" w:space="0" w:color="auto"/>
              <w:left w:val="single" w:sz="6" w:space="0" w:color="auto"/>
              <w:bottom w:val="single" w:sz="6" w:space="0" w:color="auto"/>
              <w:right w:val="single" w:sz="6" w:space="0" w:color="auto"/>
            </w:tcBorders>
          </w:tcPr>
          <w:p w:rsidR="00124C0A" w:rsidRPr="001B6FFB" w:rsidRDefault="00124C0A" w:rsidP="00124C0A">
            <w:pPr>
              <w:widowControl w:val="0"/>
              <w:snapToGrid w:val="0"/>
              <w:spacing w:after="0" w:line="240" w:lineRule="auto"/>
              <w:jc w:val="center"/>
              <w:rPr>
                <w:rFonts w:ascii="Arial" w:eastAsia="Times New Roman" w:hAnsi="Arial" w:cs="Arial"/>
                <w:spacing w:val="8"/>
                <w:sz w:val="20"/>
                <w:szCs w:val="20"/>
                <w:lang w:val="en-US" w:eastAsia="zh-CN"/>
              </w:rPr>
            </w:pPr>
          </w:p>
        </w:tc>
      </w:tr>
      <w:tr w:rsidR="00124C0A" w:rsidRPr="001B6FFB"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Eurofins</w:t>
            </w:r>
          </w:p>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CML</w:t>
            </w:r>
          </w:p>
        </w:tc>
        <w:tc>
          <w:tcPr>
            <w:tcW w:w="1340"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686"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For option a) the DS does not mention what standards should be included</w:t>
            </w:r>
          </w:p>
        </w:tc>
        <w:tc>
          <w:tcPr>
            <w:tcW w:w="3260"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 xml:space="preserve">If option a is agreed, then it should be clear that the standards of the equipment certified parts should not be included in the certificate. But </w:t>
            </w:r>
            <w:r>
              <w:rPr>
                <w:rFonts w:ascii="Arial" w:eastAsia="Times New Roman" w:hAnsi="Arial" w:cs="Arial"/>
                <w:b/>
                <w:bCs/>
                <w:spacing w:val="8"/>
                <w:sz w:val="20"/>
                <w:szCs w:val="20"/>
                <w:lang w:val="en-US" w:eastAsia="zh-CN"/>
              </w:rPr>
              <w:lastRenderedPageBreak/>
              <w:t>standards for component parts should be included.</w:t>
            </w:r>
          </w:p>
        </w:tc>
        <w:tc>
          <w:tcPr>
            <w:tcW w:w="3196" w:type="dxa"/>
            <w:tcBorders>
              <w:top w:val="single" w:sz="6" w:space="0" w:color="auto"/>
              <w:left w:val="single" w:sz="6" w:space="0" w:color="auto"/>
              <w:bottom w:val="single" w:sz="6" w:space="0" w:color="auto"/>
              <w:right w:val="single" w:sz="6" w:space="0" w:color="auto"/>
            </w:tcBorders>
          </w:tcPr>
          <w:p w:rsidR="00124C0A" w:rsidRPr="001B6FFB" w:rsidRDefault="00124C0A" w:rsidP="00124C0A">
            <w:pPr>
              <w:widowControl w:val="0"/>
              <w:snapToGrid w:val="0"/>
              <w:spacing w:after="0" w:line="240" w:lineRule="auto"/>
              <w:jc w:val="center"/>
              <w:rPr>
                <w:rFonts w:ascii="Arial" w:eastAsia="Times New Roman" w:hAnsi="Arial" w:cs="Arial"/>
                <w:spacing w:val="8"/>
                <w:sz w:val="20"/>
                <w:szCs w:val="20"/>
                <w:lang w:val="en-US" w:eastAsia="zh-CN"/>
              </w:rPr>
            </w:pPr>
          </w:p>
        </w:tc>
      </w:tr>
      <w:tr w:rsidR="00124C0A" w:rsidRPr="001B6FFB"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Eurofins</w:t>
            </w:r>
          </w:p>
          <w:p w:rsidR="00124C0A"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CML</w:t>
            </w:r>
          </w:p>
        </w:tc>
        <w:tc>
          <w:tcPr>
            <w:tcW w:w="1340"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686"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For option b, IEC 60079-0 clause 29.6 can be referenced.</w:t>
            </w:r>
          </w:p>
        </w:tc>
        <w:tc>
          <w:tcPr>
            <w:tcW w:w="3260"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Please amend the DS to confirm that the codes associated with the standards used for the certification and testing of the equipment being certified should be included, along with codes of any incorporated component certified items. This clause does not apply to parts that are already fully approved but may be incorporated into the overall assembly</w:t>
            </w:r>
          </w:p>
        </w:tc>
        <w:tc>
          <w:tcPr>
            <w:tcW w:w="3196" w:type="dxa"/>
            <w:tcBorders>
              <w:top w:val="single" w:sz="6" w:space="0" w:color="auto"/>
              <w:left w:val="single" w:sz="6" w:space="0" w:color="auto"/>
              <w:bottom w:val="single" w:sz="6" w:space="0" w:color="auto"/>
              <w:right w:val="single" w:sz="6" w:space="0" w:color="auto"/>
            </w:tcBorders>
          </w:tcPr>
          <w:p w:rsidR="00124C0A" w:rsidRPr="001B6FFB" w:rsidRDefault="00124C0A" w:rsidP="00124C0A">
            <w:pPr>
              <w:widowControl w:val="0"/>
              <w:snapToGrid w:val="0"/>
              <w:spacing w:after="0" w:line="240" w:lineRule="auto"/>
              <w:jc w:val="center"/>
              <w:rPr>
                <w:rFonts w:ascii="Arial" w:eastAsia="Times New Roman" w:hAnsi="Arial" w:cs="Arial"/>
                <w:spacing w:val="8"/>
                <w:sz w:val="20"/>
                <w:szCs w:val="20"/>
                <w:lang w:val="en-US" w:eastAsia="zh-CN"/>
              </w:rPr>
            </w:pPr>
          </w:p>
        </w:tc>
      </w:tr>
      <w:tr w:rsidR="00124C0A" w:rsidRPr="001B6FFB"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Eurofins</w:t>
            </w:r>
          </w:p>
          <w:p w:rsidR="00124C0A"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CML</w:t>
            </w:r>
          </w:p>
        </w:tc>
        <w:tc>
          <w:tcPr>
            <w:tcW w:w="1340"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686"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Option a and b</w:t>
            </w:r>
          </w:p>
        </w:tc>
        <w:tc>
          <w:tcPr>
            <w:tcW w:w="3260"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A list of the auxiliary devices already certified (but not necessarily Ex components) can be included in the description or Annex to the certificate.</w:t>
            </w:r>
          </w:p>
        </w:tc>
        <w:tc>
          <w:tcPr>
            <w:tcW w:w="3196" w:type="dxa"/>
            <w:tcBorders>
              <w:top w:val="single" w:sz="6" w:space="0" w:color="auto"/>
              <w:left w:val="single" w:sz="6" w:space="0" w:color="auto"/>
              <w:bottom w:val="single" w:sz="6" w:space="0" w:color="auto"/>
              <w:right w:val="single" w:sz="6" w:space="0" w:color="auto"/>
            </w:tcBorders>
          </w:tcPr>
          <w:p w:rsidR="00124C0A" w:rsidRPr="001B6FFB" w:rsidRDefault="00124C0A" w:rsidP="00124C0A">
            <w:pPr>
              <w:widowControl w:val="0"/>
              <w:snapToGrid w:val="0"/>
              <w:spacing w:after="0" w:line="240" w:lineRule="auto"/>
              <w:jc w:val="center"/>
              <w:rPr>
                <w:rFonts w:ascii="Arial" w:eastAsia="Times New Roman" w:hAnsi="Arial" w:cs="Arial"/>
                <w:spacing w:val="8"/>
                <w:sz w:val="20"/>
                <w:szCs w:val="20"/>
                <w:lang w:val="en-US" w:eastAsia="zh-CN"/>
              </w:rPr>
            </w:pPr>
          </w:p>
        </w:tc>
      </w:tr>
      <w:tr w:rsidR="00124C0A" w:rsidRPr="001B6FFB"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124C0A" w:rsidRPr="00E9733B" w:rsidRDefault="00124C0A" w:rsidP="00124C0A">
            <w:pPr>
              <w:widowControl w:val="0"/>
              <w:snapToGrid w:val="0"/>
              <w:spacing w:after="0" w:line="240" w:lineRule="auto"/>
              <w:jc w:val="center"/>
              <w:rPr>
                <w:rFonts w:ascii="Arial" w:eastAsia="Times New Roman" w:hAnsi="Arial" w:cs="Arial"/>
                <w:b/>
                <w:spacing w:val="8"/>
                <w:sz w:val="20"/>
                <w:szCs w:val="20"/>
                <w:lang w:val="en-US" w:eastAsia="zh-CN"/>
              </w:rPr>
            </w:pPr>
            <w:r w:rsidRPr="00E9733B">
              <w:rPr>
                <w:rFonts w:ascii="Arial" w:eastAsia="Times New Roman" w:hAnsi="Arial" w:cs="Arial"/>
                <w:b/>
                <w:spacing w:val="8"/>
                <w:sz w:val="20"/>
                <w:szCs w:val="20"/>
                <w:lang w:val="en-US" w:eastAsia="zh-CN"/>
              </w:rPr>
              <w:t>ExTC</w:t>
            </w:r>
          </w:p>
          <w:p w:rsidR="00124C0A" w:rsidRPr="00E9733B" w:rsidRDefault="00124C0A" w:rsidP="00124C0A">
            <w:pPr>
              <w:widowControl w:val="0"/>
              <w:snapToGrid w:val="0"/>
              <w:spacing w:after="0" w:line="240" w:lineRule="auto"/>
              <w:jc w:val="center"/>
              <w:rPr>
                <w:rFonts w:ascii="Arial" w:eastAsia="Times New Roman" w:hAnsi="Arial" w:cs="Arial"/>
                <w:b/>
                <w:spacing w:val="8"/>
                <w:sz w:val="20"/>
                <w:szCs w:val="20"/>
                <w:lang w:val="en-US" w:eastAsia="zh-CN"/>
              </w:rPr>
            </w:pPr>
            <w:r w:rsidRPr="00E9733B">
              <w:rPr>
                <w:rFonts w:ascii="Arial" w:eastAsia="Times New Roman" w:hAnsi="Arial" w:cs="Arial"/>
                <w:b/>
                <w:spacing w:val="8"/>
                <w:sz w:val="20"/>
                <w:szCs w:val="20"/>
                <w:lang w:val="en-US" w:eastAsia="zh-CN"/>
              </w:rPr>
              <w:t>AU</w:t>
            </w:r>
          </w:p>
        </w:tc>
        <w:tc>
          <w:tcPr>
            <w:tcW w:w="1340" w:type="dxa"/>
            <w:tcBorders>
              <w:top w:val="single" w:sz="6" w:space="0" w:color="auto"/>
              <w:left w:val="single" w:sz="6" w:space="0" w:color="auto"/>
              <w:bottom w:val="single" w:sz="6" w:space="0" w:color="auto"/>
              <w:right w:val="single" w:sz="6" w:space="0" w:color="auto"/>
            </w:tcBorders>
          </w:tcPr>
          <w:p w:rsidR="00124C0A" w:rsidRPr="001B6FFB" w:rsidRDefault="00124C0A" w:rsidP="00124C0A">
            <w:pPr>
              <w:widowControl w:val="0"/>
              <w:snapToGrid w:val="0"/>
              <w:spacing w:after="0" w:line="240" w:lineRule="auto"/>
              <w:jc w:val="center"/>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Answer to Question 1</w:t>
            </w:r>
          </w:p>
        </w:tc>
        <w:tc>
          <w:tcPr>
            <w:tcW w:w="1275" w:type="dxa"/>
            <w:tcBorders>
              <w:top w:val="single" w:sz="6" w:space="0" w:color="auto"/>
              <w:left w:val="single" w:sz="6" w:space="0" w:color="auto"/>
              <w:bottom w:val="single" w:sz="6" w:space="0" w:color="auto"/>
              <w:right w:val="single" w:sz="6" w:space="0" w:color="auto"/>
            </w:tcBorders>
          </w:tcPr>
          <w:p w:rsidR="00124C0A" w:rsidRPr="001B6FFB" w:rsidRDefault="00124C0A" w:rsidP="00124C0A">
            <w:pPr>
              <w:widowControl w:val="0"/>
              <w:snapToGrid w:val="0"/>
              <w:spacing w:after="0" w:line="240" w:lineRule="auto"/>
              <w:jc w:val="center"/>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Para 3</w:t>
            </w:r>
          </w:p>
        </w:tc>
        <w:tc>
          <w:tcPr>
            <w:tcW w:w="1134" w:type="dxa"/>
            <w:tcBorders>
              <w:top w:val="single" w:sz="6" w:space="0" w:color="auto"/>
              <w:left w:val="single" w:sz="6" w:space="0" w:color="auto"/>
              <w:bottom w:val="single" w:sz="6" w:space="0" w:color="auto"/>
              <w:right w:val="single" w:sz="6" w:space="0" w:color="auto"/>
            </w:tcBorders>
          </w:tcPr>
          <w:p w:rsidR="00124C0A" w:rsidRPr="001B6FFB" w:rsidRDefault="00124C0A" w:rsidP="00124C0A">
            <w:pPr>
              <w:widowControl w:val="0"/>
              <w:snapToGrid w:val="0"/>
              <w:spacing w:after="0" w:line="240" w:lineRule="auto"/>
              <w:jc w:val="center"/>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Ge</w:t>
            </w:r>
          </w:p>
        </w:tc>
        <w:tc>
          <w:tcPr>
            <w:tcW w:w="3686"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 xml:space="preserve">The phrase “all possible Ex marking </w:t>
            </w:r>
            <w:r w:rsidRPr="001F7858">
              <w:rPr>
                <w:rFonts w:ascii="Arial" w:eastAsia="Times New Roman" w:hAnsi="Arial" w:cs="Arial"/>
                <w:spacing w:val="8"/>
                <w:sz w:val="20"/>
                <w:szCs w:val="20"/>
                <w:u w:val="single"/>
                <w:lang w:val="en-US" w:eastAsia="zh-CN"/>
              </w:rPr>
              <w:t>strings</w:t>
            </w:r>
            <w:r>
              <w:rPr>
                <w:rFonts w:ascii="Arial" w:eastAsia="Times New Roman" w:hAnsi="Arial" w:cs="Arial"/>
                <w:spacing w:val="8"/>
                <w:sz w:val="20"/>
                <w:szCs w:val="20"/>
                <w:lang w:val="en-US" w:eastAsia="zh-CN"/>
              </w:rPr>
              <w:t xml:space="preserve">” may be interpreted as “all possible combinations of Ex marking codes” since a string in this context may be refer to a set of codes to form a string. If this is the case then a certificate with three different types of protection (eg Ex db eb ia I Mb) may have 6 unique marking strings, and one with 5 types (eg. Ex </w:t>
            </w:r>
            <w:r>
              <w:rPr>
                <w:rFonts w:ascii="Arial" w:eastAsia="Times New Roman" w:hAnsi="Arial" w:cs="Arial"/>
                <w:spacing w:val="8"/>
                <w:sz w:val="20"/>
                <w:szCs w:val="20"/>
                <w:lang w:val="en-US" w:eastAsia="zh-CN"/>
              </w:rPr>
              <w:lastRenderedPageBreak/>
              <w:t>nA db eb ib [ia Ga] IIC T4 Gc) may have 120 unique marking strings each of which would be required to be specifically listed if this wording is to remain unchanged.</w:t>
            </w:r>
          </w:p>
          <w:p w:rsidR="00124C0A" w:rsidRPr="001B6FFB" w:rsidRDefault="00124C0A" w:rsidP="00124C0A">
            <w:pPr>
              <w:widowControl w:val="0"/>
              <w:snapToGrid w:val="0"/>
              <w:spacing w:after="0" w:line="240" w:lineRule="auto"/>
              <w:rPr>
                <w:rFonts w:ascii="Arial" w:eastAsia="Times New Roman" w:hAnsi="Arial" w:cs="Arial"/>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lastRenderedPageBreak/>
              <w:t>Revise answer to:</w:t>
            </w:r>
          </w:p>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p>
          <w:p w:rsidR="00124C0A" w:rsidRPr="001B6FFB" w:rsidRDefault="00124C0A" w:rsidP="00124C0A">
            <w:pPr>
              <w:widowControl w:val="0"/>
              <w:snapToGrid w:val="0"/>
              <w:spacing w:after="0" w:line="240" w:lineRule="auto"/>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 xml:space="preserve">…all available marking codes based on the relevant protection types </w:t>
            </w:r>
            <w:r w:rsidRPr="00957F66">
              <w:rPr>
                <w:rFonts w:ascii="Arial" w:eastAsia="Times New Roman" w:hAnsi="Arial" w:cs="Arial"/>
                <w:spacing w:val="8"/>
                <w:sz w:val="20"/>
                <w:szCs w:val="20"/>
                <w:lang w:val="en-US" w:eastAsia="zh-CN"/>
              </w:rPr>
              <w:t>that are applied in the equipment</w:t>
            </w:r>
            <w:r>
              <w:rPr>
                <w:rFonts w:ascii="Arial" w:eastAsia="Times New Roman" w:hAnsi="Arial" w:cs="Arial"/>
                <w:spacing w:val="8"/>
                <w:sz w:val="20"/>
                <w:szCs w:val="20"/>
                <w:lang w:val="en-US" w:eastAsia="zh-CN"/>
              </w:rPr>
              <w:t>.”</w:t>
            </w:r>
          </w:p>
        </w:tc>
        <w:tc>
          <w:tcPr>
            <w:tcW w:w="3196" w:type="dxa"/>
            <w:tcBorders>
              <w:top w:val="single" w:sz="6" w:space="0" w:color="auto"/>
              <w:left w:val="single" w:sz="6" w:space="0" w:color="auto"/>
              <w:bottom w:val="single" w:sz="6" w:space="0" w:color="auto"/>
              <w:right w:val="single" w:sz="6" w:space="0" w:color="auto"/>
            </w:tcBorders>
          </w:tcPr>
          <w:p w:rsidR="00124C0A" w:rsidRPr="001B6FFB" w:rsidRDefault="00124C0A" w:rsidP="00124C0A">
            <w:pPr>
              <w:widowControl w:val="0"/>
              <w:snapToGrid w:val="0"/>
              <w:spacing w:after="0" w:line="240" w:lineRule="auto"/>
              <w:jc w:val="center"/>
              <w:rPr>
                <w:rFonts w:ascii="Arial" w:eastAsia="Times New Roman" w:hAnsi="Arial" w:cs="Arial"/>
                <w:spacing w:val="8"/>
                <w:sz w:val="20"/>
                <w:szCs w:val="20"/>
                <w:lang w:val="en-US" w:eastAsia="zh-CN"/>
              </w:rPr>
            </w:pPr>
          </w:p>
        </w:tc>
      </w:tr>
      <w:tr w:rsidR="00124C0A"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124C0A" w:rsidRPr="00E9733B" w:rsidRDefault="00124C0A" w:rsidP="00124C0A">
            <w:pPr>
              <w:widowControl w:val="0"/>
              <w:snapToGrid w:val="0"/>
              <w:spacing w:after="0" w:line="240" w:lineRule="auto"/>
              <w:jc w:val="center"/>
              <w:rPr>
                <w:rFonts w:ascii="Arial" w:eastAsia="Times New Roman" w:hAnsi="Arial" w:cs="Arial"/>
                <w:b/>
                <w:spacing w:val="8"/>
                <w:sz w:val="20"/>
                <w:szCs w:val="20"/>
                <w:lang w:val="en-US" w:eastAsia="zh-CN"/>
              </w:rPr>
            </w:pPr>
            <w:r w:rsidRPr="00E9733B">
              <w:rPr>
                <w:rFonts w:ascii="Arial" w:eastAsia="Times New Roman" w:hAnsi="Arial" w:cs="Arial"/>
                <w:b/>
                <w:spacing w:val="8"/>
                <w:sz w:val="20"/>
                <w:szCs w:val="20"/>
                <w:lang w:val="en-US" w:eastAsia="zh-CN"/>
              </w:rPr>
              <w:t>ExTC</w:t>
            </w:r>
          </w:p>
          <w:p w:rsidR="00124C0A" w:rsidRPr="00E9733B" w:rsidRDefault="00124C0A" w:rsidP="00124C0A">
            <w:pPr>
              <w:widowControl w:val="0"/>
              <w:snapToGrid w:val="0"/>
              <w:spacing w:after="0" w:line="240" w:lineRule="auto"/>
              <w:jc w:val="center"/>
              <w:rPr>
                <w:rFonts w:ascii="Arial" w:eastAsia="Times New Roman" w:hAnsi="Arial" w:cs="Arial"/>
                <w:b/>
                <w:spacing w:val="8"/>
                <w:sz w:val="20"/>
                <w:szCs w:val="20"/>
                <w:lang w:val="en-US" w:eastAsia="zh-CN"/>
              </w:rPr>
            </w:pPr>
            <w:r w:rsidRPr="00E9733B">
              <w:rPr>
                <w:rFonts w:ascii="Arial" w:eastAsia="Times New Roman" w:hAnsi="Arial" w:cs="Arial"/>
                <w:b/>
                <w:spacing w:val="8"/>
                <w:sz w:val="20"/>
                <w:szCs w:val="20"/>
                <w:lang w:val="en-US" w:eastAsia="zh-CN"/>
              </w:rPr>
              <w:t>AU</w:t>
            </w:r>
          </w:p>
        </w:tc>
        <w:tc>
          <w:tcPr>
            <w:tcW w:w="1340" w:type="dxa"/>
            <w:tcBorders>
              <w:top w:val="single" w:sz="6" w:space="0" w:color="auto"/>
              <w:left w:val="single" w:sz="6" w:space="0" w:color="auto"/>
              <w:bottom w:val="single" w:sz="6" w:space="0" w:color="auto"/>
              <w:right w:val="single" w:sz="6" w:space="0" w:color="auto"/>
            </w:tcBorders>
          </w:tcPr>
          <w:p w:rsidR="00124C0A" w:rsidRPr="001B6FFB" w:rsidRDefault="00124C0A" w:rsidP="00124C0A">
            <w:pPr>
              <w:widowControl w:val="0"/>
              <w:snapToGrid w:val="0"/>
              <w:spacing w:after="0" w:line="240" w:lineRule="auto"/>
              <w:jc w:val="center"/>
              <w:rPr>
                <w:rFonts w:ascii="Arial" w:eastAsia="Times New Roman" w:hAnsi="Arial" w:cs="Arial"/>
                <w:spacing w:val="8"/>
                <w:sz w:val="20"/>
                <w:szCs w:val="20"/>
                <w:lang w:val="en-US" w:eastAsia="zh-CN"/>
              </w:rPr>
            </w:pPr>
            <w:r w:rsidRPr="001B6FFB">
              <w:rPr>
                <w:rFonts w:ascii="Arial" w:eastAsia="Times New Roman" w:hAnsi="Arial" w:cs="Arial"/>
                <w:spacing w:val="8"/>
                <w:sz w:val="20"/>
                <w:szCs w:val="20"/>
                <w:lang w:val="en-US" w:eastAsia="zh-CN"/>
              </w:rPr>
              <w:t>Question 1 and Answer</w:t>
            </w:r>
          </w:p>
        </w:tc>
        <w:tc>
          <w:tcPr>
            <w:tcW w:w="1275"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jc w:val="center"/>
              <w:rPr>
                <w:rFonts w:ascii="Arial" w:eastAsia="Times New Roman" w:hAnsi="Arial" w:cs="Arial"/>
                <w:spacing w:val="8"/>
                <w:sz w:val="20"/>
                <w:szCs w:val="20"/>
                <w:lang w:val="en-US" w:eastAsia="zh-CN"/>
              </w:rPr>
            </w:pPr>
            <w:r w:rsidRPr="001B6FFB">
              <w:rPr>
                <w:rFonts w:ascii="Arial" w:eastAsia="Times New Roman" w:hAnsi="Arial" w:cs="Arial"/>
                <w:spacing w:val="8"/>
                <w:sz w:val="20"/>
                <w:szCs w:val="20"/>
                <w:lang w:val="en-US" w:eastAsia="zh-CN"/>
              </w:rPr>
              <w:t>4</w:t>
            </w:r>
          </w:p>
        </w:tc>
        <w:tc>
          <w:tcPr>
            <w:tcW w:w="1134" w:type="dxa"/>
            <w:tcBorders>
              <w:top w:val="single" w:sz="6" w:space="0" w:color="auto"/>
              <w:left w:val="single" w:sz="6" w:space="0" w:color="auto"/>
              <w:bottom w:val="single" w:sz="6" w:space="0" w:color="auto"/>
              <w:right w:val="single" w:sz="6" w:space="0" w:color="auto"/>
            </w:tcBorders>
          </w:tcPr>
          <w:p w:rsidR="00124C0A" w:rsidRPr="001B6FFB" w:rsidRDefault="00124C0A" w:rsidP="00124C0A">
            <w:pPr>
              <w:widowControl w:val="0"/>
              <w:snapToGrid w:val="0"/>
              <w:spacing w:after="0" w:line="240" w:lineRule="auto"/>
              <w:jc w:val="center"/>
              <w:rPr>
                <w:rFonts w:ascii="Arial" w:eastAsia="Times New Roman" w:hAnsi="Arial" w:cs="Arial"/>
                <w:spacing w:val="8"/>
                <w:sz w:val="20"/>
                <w:szCs w:val="20"/>
                <w:lang w:val="en-US" w:eastAsia="zh-CN"/>
              </w:rPr>
            </w:pPr>
            <w:r w:rsidRPr="001B6FFB">
              <w:rPr>
                <w:rFonts w:ascii="Arial" w:eastAsia="Times New Roman" w:hAnsi="Arial" w:cs="Arial"/>
                <w:spacing w:val="8"/>
                <w:sz w:val="20"/>
                <w:szCs w:val="20"/>
                <w:lang w:val="en-US" w:eastAsia="zh-CN"/>
              </w:rPr>
              <w:t>Ge</w:t>
            </w:r>
          </w:p>
        </w:tc>
        <w:tc>
          <w:tcPr>
            <w:tcW w:w="3686" w:type="dxa"/>
            <w:tcBorders>
              <w:top w:val="single" w:sz="6" w:space="0" w:color="auto"/>
              <w:left w:val="single" w:sz="6" w:space="0" w:color="auto"/>
              <w:bottom w:val="single" w:sz="6" w:space="0" w:color="auto"/>
              <w:right w:val="single" w:sz="6" w:space="0" w:color="auto"/>
            </w:tcBorders>
          </w:tcPr>
          <w:p w:rsidR="00124C0A" w:rsidRPr="001B6FFB" w:rsidRDefault="00124C0A" w:rsidP="00124C0A">
            <w:pPr>
              <w:widowControl w:val="0"/>
              <w:snapToGrid w:val="0"/>
              <w:spacing w:after="0" w:line="240" w:lineRule="auto"/>
              <w:rPr>
                <w:rFonts w:ascii="Arial" w:eastAsia="Times New Roman" w:hAnsi="Arial" w:cs="Arial"/>
                <w:spacing w:val="8"/>
                <w:sz w:val="20"/>
                <w:szCs w:val="20"/>
                <w:lang w:val="en-US" w:eastAsia="zh-CN"/>
              </w:rPr>
            </w:pPr>
            <w:r w:rsidRPr="001B6FFB">
              <w:rPr>
                <w:rFonts w:ascii="Arial" w:eastAsia="Times New Roman" w:hAnsi="Arial" w:cs="Arial"/>
                <w:spacing w:val="8"/>
                <w:sz w:val="20"/>
                <w:szCs w:val="20"/>
                <w:lang w:val="en-US" w:eastAsia="zh-CN"/>
              </w:rPr>
              <w:t>The Question 1 refers to “identification” in the equipment certificate and in certification drawings.</w:t>
            </w:r>
          </w:p>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r w:rsidRPr="001B6FFB">
              <w:rPr>
                <w:rFonts w:ascii="Arial" w:eastAsia="Times New Roman" w:hAnsi="Arial" w:cs="Arial"/>
                <w:spacing w:val="8"/>
                <w:sz w:val="20"/>
                <w:szCs w:val="20"/>
                <w:lang w:val="en-US" w:eastAsia="zh-CN"/>
              </w:rPr>
              <w:t>But the 4</w:t>
            </w:r>
            <w:r w:rsidRPr="001B6FFB">
              <w:rPr>
                <w:rFonts w:ascii="Arial" w:eastAsia="Times New Roman" w:hAnsi="Arial" w:cs="Arial"/>
                <w:spacing w:val="8"/>
                <w:sz w:val="20"/>
                <w:szCs w:val="20"/>
                <w:vertAlign w:val="superscript"/>
                <w:lang w:val="en-US" w:eastAsia="zh-CN"/>
              </w:rPr>
              <w:t>th</w:t>
            </w:r>
            <w:r w:rsidRPr="001B6FFB">
              <w:rPr>
                <w:rFonts w:ascii="Arial" w:eastAsia="Times New Roman" w:hAnsi="Arial" w:cs="Arial"/>
                <w:spacing w:val="8"/>
                <w:sz w:val="20"/>
                <w:szCs w:val="20"/>
                <w:lang w:val="en-US" w:eastAsia="zh-CN"/>
              </w:rPr>
              <w:t xml:space="preserve"> para describes the equipment nameplate information.</w:t>
            </w:r>
          </w:p>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r w:rsidRPr="001B6FFB">
              <w:rPr>
                <w:rFonts w:ascii="Arial" w:eastAsia="Times New Roman" w:hAnsi="Arial" w:cs="Arial"/>
                <w:spacing w:val="8"/>
                <w:sz w:val="20"/>
                <w:szCs w:val="20"/>
                <w:lang w:val="en-US" w:eastAsia="zh-CN"/>
              </w:rPr>
              <w:t>Remove the 4</w:t>
            </w:r>
            <w:r w:rsidRPr="001B6FFB">
              <w:rPr>
                <w:rFonts w:ascii="Arial" w:eastAsia="Times New Roman" w:hAnsi="Arial" w:cs="Arial"/>
                <w:spacing w:val="8"/>
                <w:sz w:val="20"/>
                <w:szCs w:val="20"/>
                <w:vertAlign w:val="superscript"/>
                <w:lang w:val="en-US" w:eastAsia="zh-CN"/>
              </w:rPr>
              <w:t>th</w:t>
            </w:r>
            <w:r w:rsidRPr="001B6FFB">
              <w:rPr>
                <w:rFonts w:ascii="Arial" w:eastAsia="Times New Roman" w:hAnsi="Arial" w:cs="Arial"/>
                <w:spacing w:val="8"/>
                <w:sz w:val="20"/>
                <w:szCs w:val="20"/>
                <w:lang w:val="en-US" w:eastAsia="zh-CN"/>
              </w:rPr>
              <w:t xml:space="preserve"> para.</w:t>
            </w:r>
          </w:p>
        </w:tc>
        <w:tc>
          <w:tcPr>
            <w:tcW w:w="3196"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r>
      <w:tr w:rsidR="00124C0A"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124C0A" w:rsidRPr="00E9733B" w:rsidRDefault="00124C0A" w:rsidP="00124C0A">
            <w:pPr>
              <w:widowControl w:val="0"/>
              <w:snapToGrid w:val="0"/>
              <w:spacing w:after="0" w:line="240" w:lineRule="auto"/>
              <w:jc w:val="center"/>
              <w:rPr>
                <w:rFonts w:ascii="Arial" w:eastAsia="Times New Roman" w:hAnsi="Arial" w:cs="Arial"/>
                <w:b/>
                <w:spacing w:val="8"/>
                <w:sz w:val="20"/>
                <w:szCs w:val="20"/>
                <w:lang w:val="en-US" w:eastAsia="zh-CN"/>
              </w:rPr>
            </w:pPr>
            <w:r w:rsidRPr="00E9733B">
              <w:rPr>
                <w:rFonts w:ascii="Arial" w:eastAsia="Times New Roman" w:hAnsi="Arial" w:cs="Arial"/>
                <w:b/>
                <w:spacing w:val="8"/>
                <w:sz w:val="20"/>
                <w:szCs w:val="20"/>
                <w:lang w:val="en-US" w:eastAsia="zh-CN"/>
              </w:rPr>
              <w:t>ExTC</w:t>
            </w:r>
          </w:p>
          <w:p w:rsidR="00124C0A" w:rsidRPr="00E9733B" w:rsidRDefault="00124C0A" w:rsidP="00124C0A">
            <w:pPr>
              <w:widowControl w:val="0"/>
              <w:snapToGrid w:val="0"/>
              <w:spacing w:after="0" w:line="240" w:lineRule="auto"/>
              <w:jc w:val="center"/>
              <w:rPr>
                <w:rFonts w:ascii="Arial" w:eastAsia="Times New Roman" w:hAnsi="Arial" w:cs="Arial"/>
                <w:b/>
                <w:spacing w:val="8"/>
                <w:sz w:val="20"/>
                <w:szCs w:val="20"/>
                <w:lang w:val="en-US" w:eastAsia="zh-CN"/>
              </w:rPr>
            </w:pPr>
            <w:r w:rsidRPr="00E9733B">
              <w:rPr>
                <w:rFonts w:ascii="Arial" w:eastAsia="Times New Roman" w:hAnsi="Arial" w:cs="Arial"/>
                <w:b/>
                <w:spacing w:val="8"/>
                <w:sz w:val="20"/>
                <w:szCs w:val="20"/>
                <w:lang w:val="en-US" w:eastAsia="zh-CN"/>
              </w:rPr>
              <w:t>AU</w:t>
            </w:r>
          </w:p>
        </w:tc>
        <w:tc>
          <w:tcPr>
            <w:tcW w:w="1340" w:type="dxa"/>
            <w:tcBorders>
              <w:top w:val="single" w:sz="6" w:space="0" w:color="auto"/>
              <w:left w:val="single" w:sz="6" w:space="0" w:color="auto"/>
              <w:bottom w:val="single" w:sz="6" w:space="0" w:color="auto"/>
              <w:right w:val="single" w:sz="6" w:space="0" w:color="auto"/>
            </w:tcBorders>
          </w:tcPr>
          <w:p w:rsidR="00124C0A" w:rsidRPr="001B6FFB" w:rsidRDefault="00124C0A" w:rsidP="00124C0A">
            <w:pPr>
              <w:widowControl w:val="0"/>
              <w:snapToGrid w:val="0"/>
              <w:spacing w:after="0" w:line="240" w:lineRule="auto"/>
              <w:jc w:val="center"/>
              <w:rPr>
                <w:rFonts w:ascii="Arial" w:eastAsia="Times New Roman" w:hAnsi="Arial" w:cs="Arial"/>
                <w:spacing w:val="8"/>
                <w:sz w:val="20"/>
                <w:szCs w:val="20"/>
                <w:lang w:val="en-US" w:eastAsia="zh-CN"/>
              </w:rPr>
            </w:pPr>
            <w:r w:rsidRPr="001B6FFB">
              <w:rPr>
                <w:rFonts w:ascii="Arial" w:eastAsia="Times New Roman" w:hAnsi="Arial" w:cs="Arial"/>
                <w:spacing w:val="8"/>
                <w:sz w:val="20"/>
                <w:szCs w:val="20"/>
                <w:lang w:val="en-US" w:eastAsia="zh-CN"/>
              </w:rPr>
              <w:t xml:space="preserve">Question </w:t>
            </w:r>
            <w:r>
              <w:rPr>
                <w:rFonts w:ascii="Arial" w:eastAsia="Times New Roman" w:hAnsi="Arial" w:cs="Arial"/>
                <w:spacing w:val="8"/>
                <w:sz w:val="20"/>
                <w:szCs w:val="20"/>
                <w:lang w:val="en-US" w:eastAsia="zh-CN"/>
              </w:rPr>
              <w:t>2</w:t>
            </w:r>
          </w:p>
        </w:tc>
        <w:tc>
          <w:tcPr>
            <w:tcW w:w="1275" w:type="dxa"/>
            <w:tcBorders>
              <w:top w:val="single" w:sz="6" w:space="0" w:color="auto"/>
              <w:left w:val="single" w:sz="6" w:space="0" w:color="auto"/>
              <w:bottom w:val="single" w:sz="6" w:space="0" w:color="auto"/>
              <w:right w:val="single" w:sz="6" w:space="0" w:color="auto"/>
            </w:tcBorders>
          </w:tcPr>
          <w:p w:rsidR="00124C0A" w:rsidRPr="001B6FFB" w:rsidRDefault="00124C0A" w:rsidP="00124C0A">
            <w:pPr>
              <w:widowControl w:val="0"/>
              <w:snapToGrid w:val="0"/>
              <w:spacing w:after="0" w:line="240" w:lineRule="auto"/>
              <w:jc w:val="center"/>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1</w:t>
            </w:r>
          </w:p>
        </w:tc>
        <w:tc>
          <w:tcPr>
            <w:tcW w:w="1134" w:type="dxa"/>
            <w:tcBorders>
              <w:top w:val="single" w:sz="6" w:space="0" w:color="auto"/>
              <w:left w:val="single" w:sz="6" w:space="0" w:color="auto"/>
              <w:bottom w:val="single" w:sz="6" w:space="0" w:color="auto"/>
              <w:right w:val="single" w:sz="6" w:space="0" w:color="auto"/>
            </w:tcBorders>
          </w:tcPr>
          <w:p w:rsidR="00124C0A" w:rsidRPr="001B6FFB" w:rsidRDefault="00124C0A" w:rsidP="00124C0A">
            <w:pPr>
              <w:widowControl w:val="0"/>
              <w:snapToGrid w:val="0"/>
              <w:spacing w:after="0" w:line="240" w:lineRule="auto"/>
              <w:jc w:val="center"/>
              <w:rPr>
                <w:rFonts w:ascii="Arial" w:eastAsia="Times New Roman" w:hAnsi="Arial" w:cs="Arial"/>
                <w:spacing w:val="8"/>
                <w:sz w:val="20"/>
                <w:szCs w:val="20"/>
                <w:lang w:val="en-US" w:eastAsia="zh-CN"/>
              </w:rPr>
            </w:pPr>
            <w:r w:rsidRPr="001B6FFB">
              <w:rPr>
                <w:rFonts w:ascii="Arial" w:eastAsia="Times New Roman" w:hAnsi="Arial" w:cs="Arial"/>
                <w:spacing w:val="8"/>
                <w:sz w:val="20"/>
                <w:szCs w:val="20"/>
                <w:lang w:val="en-US" w:eastAsia="zh-CN"/>
              </w:rPr>
              <w:t>Ge</w:t>
            </w:r>
          </w:p>
        </w:tc>
        <w:tc>
          <w:tcPr>
            <w:tcW w:w="3686"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The Question 2 refers to “marking”.</w:t>
            </w:r>
          </w:p>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So this should refer to the marking applied on the equipment.</w:t>
            </w:r>
          </w:p>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But the question also refers to “in an equipment certificate”, which has already been covered in the answer to Question 1 (2</w:t>
            </w:r>
            <w:r w:rsidRPr="001B6FFB">
              <w:rPr>
                <w:rFonts w:ascii="Arial" w:eastAsia="Times New Roman" w:hAnsi="Arial" w:cs="Arial"/>
                <w:spacing w:val="8"/>
                <w:sz w:val="20"/>
                <w:szCs w:val="20"/>
                <w:vertAlign w:val="superscript"/>
                <w:lang w:val="en-US" w:eastAsia="zh-CN"/>
              </w:rPr>
              <w:t>nd</w:t>
            </w:r>
            <w:r>
              <w:rPr>
                <w:rFonts w:ascii="Arial" w:eastAsia="Times New Roman" w:hAnsi="Arial" w:cs="Arial"/>
                <w:spacing w:val="8"/>
                <w:sz w:val="20"/>
                <w:szCs w:val="20"/>
                <w:lang w:val="en-US" w:eastAsia="zh-CN"/>
              </w:rPr>
              <w:t xml:space="preserve"> para and 3</w:t>
            </w:r>
            <w:r w:rsidRPr="001B6FFB">
              <w:rPr>
                <w:rFonts w:ascii="Arial" w:eastAsia="Times New Roman" w:hAnsi="Arial" w:cs="Arial"/>
                <w:spacing w:val="8"/>
                <w:sz w:val="20"/>
                <w:szCs w:val="20"/>
                <w:vertAlign w:val="superscript"/>
                <w:lang w:val="en-US" w:eastAsia="zh-CN"/>
              </w:rPr>
              <w:t>rd</w:t>
            </w:r>
            <w:r>
              <w:rPr>
                <w:rFonts w:ascii="Arial" w:eastAsia="Times New Roman" w:hAnsi="Arial" w:cs="Arial"/>
                <w:spacing w:val="8"/>
                <w:sz w:val="20"/>
                <w:szCs w:val="20"/>
                <w:lang w:val="en-US" w:eastAsia="zh-CN"/>
              </w:rPr>
              <w:t xml:space="preserve"> para already refer to the marking in an equipment certificate)</w:t>
            </w:r>
          </w:p>
          <w:p w:rsidR="00124C0A" w:rsidRPr="001B6FFB" w:rsidRDefault="00124C0A" w:rsidP="00124C0A">
            <w:pPr>
              <w:widowControl w:val="0"/>
              <w:snapToGrid w:val="0"/>
              <w:spacing w:after="0" w:line="240" w:lineRule="auto"/>
              <w:rPr>
                <w:rFonts w:ascii="Arial" w:eastAsia="Times New Roman" w:hAnsi="Arial" w:cs="Arial"/>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Revise question to:</w:t>
            </w:r>
          </w:p>
          <w:p w:rsidR="00124C0A" w:rsidRPr="004D1529" w:rsidRDefault="00124C0A" w:rsidP="00124C0A">
            <w:pPr>
              <w:spacing w:after="0" w:line="240" w:lineRule="auto"/>
              <w:jc w:val="both"/>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w:t>
            </w:r>
            <w:r w:rsidRPr="004D1529">
              <w:rPr>
                <w:rFonts w:ascii="Arial" w:eastAsia="Times New Roman" w:hAnsi="Arial" w:cs="Arial"/>
                <w:spacing w:val="8"/>
                <w:sz w:val="20"/>
                <w:szCs w:val="20"/>
                <w:lang w:val="en-US" w:eastAsia="zh-CN"/>
              </w:rPr>
              <w:t>What marking is to be applied on the equipment?”</w:t>
            </w:r>
          </w:p>
          <w:p w:rsidR="00124C0A" w:rsidRPr="004D1529" w:rsidRDefault="00124C0A" w:rsidP="00124C0A">
            <w:pPr>
              <w:spacing w:after="0" w:line="240" w:lineRule="auto"/>
              <w:jc w:val="both"/>
              <w:rPr>
                <w:rFonts w:ascii="Arial" w:eastAsia="Times New Roman" w:hAnsi="Arial" w:cs="Arial"/>
                <w:spacing w:val="8"/>
                <w:sz w:val="20"/>
                <w:szCs w:val="20"/>
                <w:lang w:val="en-US" w:eastAsia="zh-CN"/>
              </w:rPr>
            </w:pPr>
          </w:p>
          <w:p w:rsidR="00124C0A" w:rsidRDefault="00124C0A" w:rsidP="00124C0A">
            <w:pPr>
              <w:spacing w:after="0" w:line="240" w:lineRule="auto"/>
              <w:jc w:val="both"/>
              <w:rPr>
                <w:rFonts w:ascii="Arial" w:eastAsia="Times New Roman" w:hAnsi="Arial" w:cs="Arial"/>
                <w:bCs/>
                <w:sz w:val="21"/>
                <w:szCs w:val="21"/>
                <w:lang w:val="en-US"/>
              </w:rPr>
            </w:pPr>
          </w:p>
          <w:p w:rsidR="00124C0A" w:rsidRPr="001B6FFB" w:rsidRDefault="00124C0A" w:rsidP="00124C0A">
            <w:pPr>
              <w:widowControl w:val="0"/>
              <w:snapToGrid w:val="0"/>
              <w:spacing w:after="0" w:line="240" w:lineRule="auto"/>
              <w:rPr>
                <w:rFonts w:ascii="Arial" w:eastAsia="Times New Roman" w:hAnsi="Arial" w:cs="Arial"/>
                <w:spacing w:val="8"/>
                <w:sz w:val="20"/>
                <w:szCs w:val="20"/>
                <w:lang w:val="en-US" w:eastAsia="zh-CN"/>
              </w:rPr>
            </w:pPr>
          </w:p>
        </w:tc>
        <w:tc>
          <w:tcPr>
            <w:tcW w:w="3196"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r>
      <w:tr w:rsidR="00124C0A"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124C0A" w:rsidRPr="00E9733B" w:rsidRDefault="00124C0A" w:rsidP="00124C0A">
            <w:pPr>
              <w:widowControl w:val="0"/>
              <w:snapToGrid w:val="0"/>
              <w:spacing w:after="0" w:line="240" w:lineRule="auto"/>
              <w:jc w:val="center"/>
              <w:rPr>
                <w:rFonts w:ascii="Arial" w:eastAsia="Times New Roman" w:hAnsi="Arial" w:cs="Arial"/>
                <w:b/>
                <w:spacing w:val="8"/>
                <w:sz w:val="20"/>
                <w:szCs w:val="20"/>
                <w:lang w:val="en-US" w:eastAsia="zh-CN"/>
              </w:rPr>
            </w:pPr>
            <w:r w:rsidRPr="00E9733B">
              <w:rPr>
                <w:rFonts w:ascii="Arial" w:eastAsia="Times New Roman" w:hAnsi="Arial" w:cs="Arial"/>
                <w:b/>
                <w:spacing w:val="8"/>
                <w:sz w:val="20"/>
                <w:szCs w:val="20"/>
                <w:lang w:val="en-US" w:eastAsia="zh-CN"/>
              </w:rPr>
              <w:t>ExTC</w:t>
            </w:r>
          </w:p>
          <w:p w:rsidR="00124C0A" w:rsidRPr="00E9733B" w:rsidRDefault="00124C0A" w:rsidP="00124C0A">
            <w:pPr>
              <w:widowControl w:val="0"/>
              <w:snapToGrid w:val="0"/>
              <w:spacing w:after="0" w:line="240" w:lineRule="auto"/>
              <w:jc w:val="center"/>
              <w:rPr>
                <w:rFonts w:ascii="Arial" w:eastAsia="Times New Roman" w:hAnsi="Arial" w:cs="Arial"/>
                <w:b/>
                <w:spacing w:val="8"/>
                <w:sz w:val="20"/>
                <w:szCs w:val="20"/>
                <w:lang w:val="en-US" w:eastAsia="zh-CN"/>
              </w:rPr>
            </w:pPr>
            <w:r w:rsidRPr="00E9733B">
              <w:rPr>
                <w:rFonts w:ascii="Arial" w:eastAsia="Times New Roman" w:hAnsi="Arial" w:cs="Arial"/>
                <w:b/>
                <w:spacing w:val="8"/>
                <w:sz w:val="20"/>
                <w:szCs w:val="20"/>
                <w:lang w:val="en-US" w:eastAsia="zh-CN"/>
              </w:rPr>
              <w:t>AU</w:t>
            </w:r>
          </w:p>
        </w:tc>
        <w:tc>
          <w:tcPr>
            <w:tcW w:w="1340" w:type="dxa"/>
            <w:tcBorders>
              <w:top w:val="single" w:sz="6" w:space="0" w:color="auto"/>
              <w:left w:val="single" w:sz="6" w:space="0" w:color="auto"/>
              <w:bottom w:val="single" w:sz="6" w:space="0" w:color="auto"/>
              <w:right w:val="single" w:sz="6" w:space="0" w:color="auto"/>
            </w:tcBorders>
          </w:tcPr>
          <w:p w:rsidR="00124C0A" w:rsidRPr="001B6FFB" w:rsidRDefault="00124C0A" w:rsidP="00124C0A">
            <w:pPr>
              <w:widowControl w:val="0"/>
              <w:snapToGrid w:val="0"/>
              <w:spacing w:after="0" w:line="240" w:lineRule="auto"/>
              <w:jc w:val="center"/>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 xml:space="preserve">Answer to </w:t>
            </w:r>
            <w:r w:rsidRPr="001B6FFB">
              <w:rPr>
                <w:rFonts w:ascii="Arial" w:eastAsia="Times New Roman" w:hAnsi="Arial" w:cs="Arial"/>
                <w:spacing w:val="8"/>
                <w:sz w:val="20"/>
                <w:szCs w:val="20"/>
                <w:lang w:val="en-US" w:eastAsia="zh-CN"/>
              </w:rPr>
              <w:t xml:space="preserve">Question </w:t>
            </w:r>
            <w:r>
              <w:rPr>
                <w:rFonts w:ascii="Arial" w:eastAsia="Times New Roman" w:hAnsi="Arial" w:cs="Arial"/>
                <w:spacing w:val="8"/>
                <w:sz w:val="20"/>
                <w:szCs w:val="20"/>
                <w:lang w:val="en-US" w:eastAsia="zh-CN"/>
              </w:rPr>
              <w:t>2</w:t>
            </w:r>
            <w:r w:rsidRPr="001B6FFB">
              <w:rPr>
                <w:rFonts w:ascii="Arial" w:eastAsia="Times New Roman" w:hAnsi="Arial" w:cs="Arial"/>
                <w:spacing w:val="8"/>
                <w:sz w:val="20"/>
                <w:szCs w:val="20"/>
                <w:lang w:val="en-US" w:eastAsia="zh-CN"/>
              </w:rPr>
              <w:t xml:space="preserve"> </w:t>
            </w:r>
          </w:p>
        </w:tc>
        <w:tc>
          <w:tcPr>
            <w:tcW w:w="1275"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jc w:val="center"/>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Option a</w:t>
            </w:r>
          </w:p>
        </w:tc>
        <w:tc>
          <w:tcPr>
            <w:tcW w:w="1134" w:type="dxa"/>
            <w:tcBorders>
              <w:top w:val="single" w:sz="6" w:space="0" w:color="auto"/>
              <w:left w:val="single" w:sz="6" w:space="0" w:color="auto"/>
              <w:bottom w:val="single" w:sz="6" w:space="0" w:color="auto"/>
              <w:right w:val="single" w:sz="6" w:space="0" w:color="auto"/>
            </w:tcBorders>
          </w:tcPr>
          <w:p w:rsidR="00124C0A" w:rsidRPr="001B6FFB" w:rsidRDefault="00124C0A" w:rsidP="00124C0A">
            <w:pPr>
              <w:widowControl w:val="0"/>
              <w:snapToGrid w:val="0"/>
              <w:spacing w:after="0" w:line="240" w:lineRule="auto"/>
              <w:jc w:val="center"/>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Ge</w:t>
            </w:r>
          </w:p>
        </w:tc>
        <w:tc>
          <w:tcPr>
            <w:tcW w:w="3686"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The reference to “Ex marking in an equipment certificate” is a part of the answer to Question 1. Remove from here</w:t>
            </w:r>
          </w:p>
        </w:tc>
        <w:tc>
          <w:tcPr>
            <w:tcW w:w="3260"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Revise answer to:</w:t>
            </w:r>
          </w:p>
          <w:p w:rsidR="00124C0A" w:rsidRPr="004D1529" w:rsidRDefault="00124C0A" w:rsidP="00124C0A">
            <w:pPr>
              <w:spacing w:after="0" w:line="240" w:lineRule="auto"/>
              <w:jc w:val="both"/>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w:t>
            </w:r>
            <w:r w:rsidRPr="004D1529">
              <w:rPr>
                <w:rFonts w:ascii="Arial" w:eastAsia="Times New Roman" w:hAnsi="Arial" w:cs="Arial"/>
                <w:spacing w:val="8"/>
                <w:sz w:val="20"/>
                <w:szCs w:val="20"/>
                <w:lang w:val="en-US" w:eastAsia="zh-CN"/>
              </w:rPr>
              <w:t>Option a: The Ex marking string on the marking plate for the equipment, needs to include the protection methods of any (Component or Equipment certified) ancillary devices provided with the equipment.</w:t>
            </w:r>
          </w:p>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p>
        </w:tc>
        <w:tc>
          <w:tcPr>
            <w:tcW w:w="3196"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r>
      <w:tr w:rsidR="00124C0A"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124C0A" w:rsidRPr="00E9733B" w:rsidRDefault="00124C0A" w:rsidP="00124C0A">
            <w:pPr>
              <w:widowControl w:val="0"/>
              <w:snapToGrid w:val="0"/>
              <w:spacing w:after="0" w:line="240" w:lineRule="auto"/>
              <w:jc w:val="center"/>
              <w:rPr>
                <w:rFonts w:ascii="Arial" w:eastAsia="Times New Roman" w:hAnsi="Arial" w:cs="Arial"/>
                <w:b/>
                <w:spacing w:val="8"/>
                <w:sz w:val="20"/>
                <w:szCs w:val="20"/>
                <w:lang w:val="en-US" w:eastAsia="zh-CN"/>
              </w:rPr>
            </w:pPr>
            <w:r w:rsidRPr="00E9733B">
              <w:rPr>
                <w:rFonts w:ascii="Arial" w:eastAsia="Times New Roman" w:hAnsi="Arial" w:cs="Arial"/>
                <w:b/>
                <w:spacing w:val="8"/>
                <w:sz w:val="20"/>
                <w:szCs w:val="20"/>
                <w:lang w:val="en-US" w:eastAsia="zh-CN"/>
              </w:rPr>
              <w:t>ExTC</w:t>
            </w:r>
          </w:p>
          <w:p w:rsidR="00124C0A" w:rsidRPr="00E9733B" w:rsidRDefault="00124C0A" w:rsidP="00124C0A">
            <w:pPr>
              <w:widowControl w:val="0"/>
              <w:snapToGrid w:val="0"/>
              <w:spacing w:after="0" w:line="240" w:lineRule="auto"/>
              <w:jc w:val="center"/>
              <w:rPr>
                <w:rFonts w:ascii="Arial" w:eastAsia="Times New Roman" w:hAnsi="Arial" w:cs="Arial"/>
                <w:b/>
                <w:spacing w:val="8"/>
                <w:sz w:val="20"/>
                <w:szCs w:val="20"/>
                <w:lang w:val="en-US" w:eastAsia="zh-CN"/>
              </w:rPr>
            </w:pPr>
            <w:r w:rsidRPr="00E9733B">
              <w:rPr>
                <w:rFonts w:ascii="Arial" w:eastAsia="Times New Roman" w:hAnsi="Arial" w:cs="Arial"/>
                <w:b/>
                <w:spacing w:val="8"/>
                <w:sz w:val="20"/>
                <w:szCs w:val="20"/>
                <w:lang w:val="en-US" w:eastAsia="zh-CN"/>
              </w:rPr>
              <w:t>AU</w:t>
            </w:r>
          </w:p>
        </w:tc>
        <w:tc>
          <w:tcPr>
            <w:tcW w:w="1340" w:type="dxa"/>
            <w:tcBorders>
              <w:top w:val="single" w:sz="6" w:space="0" w:color="auto"/>
              <w:left w:val="single" w:sz="6" w:space="0" w:color="auto"/>
              <w:bottom w:val="single" w:sz="6" w:space="0" w:color="auto"/>
              <w:right w:val="single" w:sz="6" w:space="0" w:color="auto"/>
            </w:tcBorders>
          </w:tcPr>
          <w:p w:rsidR="00124C0A" w:rsidRPr="001B6FFB" w:rsidRDefault="00124C0A" w:rsidP="00124C0A">
            <w:pPr>
              <w:widowControl w:val="0"/>
              <w:snapToGrid w:val="0"/>
              <w:spacing w:after="0" w:line="240" w:lineRule="auto"/>
              <w:rPr>
                <w:rFonts w:ascii="Arial" w:eastAsia="Times New Roman" w:hAnsi="Arial" w:cs="Arial"/>
                <w:spacing w:val="8"/>
                <w:sz w:val="20"/>
                <w:szCs w:val="20"/>
                <w:lang w:val="en-US" w:eastAsia="zh-CN"/>
              </w:rPr>
            </w:pPr>
            <w:r w:rsidRPr="001B6FFB">
              <w:rPr>
                <w:rFonts w:ascii="Arial" w:eastAsia="Times New Roman" w:hAnsi="Arial" w:cs="Arial"/>
                <w:spacing w:val="8"/>
                <w:sz w:val="20"/>
                <w:szCs w:val="20"/>
                <w:lang w:val="en-US" w:eastAsia="zh-CN"/>
              </w:rPr>
              <w:t>Answer</w:t>
            </w:r>
            <w:r>
              <w:rPr>
                <w:rFonts w:ascii="Arial" w:eastAsia="Times New Roman" w:hAnsi="Arial" w:cs="Arial"/>
                <w:spacing w:val="8"/>
                <w:sz w:val="20"/>
                <w:szCs w:val="20"/>
                <w:lang w:val="en-US" w:eastAsia="zh-CN"/>
              </w:rPr>
              <w:t xml:space="preserve"> to Question 2</w:t>
            </w:r>
          </w:p>
        </w:tc>
        <w:tc>
          <w:tcPr>
            <w:tcW w:w="1275"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jc w:val="center"/>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Option b:</w:t>
            </w:r>
          </w:p>
        </w:tc>
        <w:tc>
          <w:tcPr>
            <w:tcW w:w="1134"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jc w:val="center"/>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Ge</w:t>
            </w:r>
          </w:p>
        </w:tc>
        <w:tc>
          <w:tcPr>
            <w:tcW w:w="3686"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The reference to “Ex marking in an equipment certificate” is a part of the answer to Question 1. Remove from here</w:t>
            </w:r>
          </w:p>
        </w:tc>
        <w:tc>
          <w:tcPr>
            <w:tcW w:w="3260"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Revise answer to:</w:t>
            </w:r>
          </w:p>
          <w:p w:rsidR="00124C0A" w:rsidRPr="004D1529" w:rsidRDefault="00124C0A" w:rsidP="00124C0A">
            <w:pPr>
              <w:spacing w:after="0" w:line="240" w:lineRule="auto"/>
              <w:jc w:val="both"/>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w:t>
            </w:r>
            <w:r w:rsidRPr="004D1529">
              <w:rPr>
                <w:rFonts w:ascii="Arial" w:eastAsia="Times New Roman" w:hAnsi="Arial" w:cs="Arial"/>
                <w:spacing w:val="8"/>
                <w:sz w:val="20"/>
                <w:szCs w:val="20"/>
                <w:lang w:val="en-US" w:eastAsia="zh-CN"/>
              </w:rPr>
              <w:t>Option b: The Ex marking string on the marking plate for the equipment, needs to include the protection methods of any Component certified (but not Equipment certified) ancillary devices provided with the equipment.</w:t>
            </w:r>
          </w:p>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p>
        </w:tc>
        <w:tc>
          <w:tcPr>
            <w:tcW w:w="3196"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r>
      <w:tr w:rsidR="003C7200"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3C7200" w:rsidRDefault="003C7200"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FIDI</w:t>
            </w:r>
            <w:r>
              <w:rPr>
                <w:rFonts w:ascii="Arial" w:eastAsia="Times New Roman" w:hAnsi="Arial" w:cs="Arial"/>
                <w:b/>
                <w:bCs/>
                <w:spacing w:val="8"/>
                <w:sz w:val="20"/>
                <w:szCs w:val="20"/>
                <w:lang w:val="en-US" w:eastAsia="zh-CN"/>
              </w:rPr>
              <w:br/>
              <w:t>HR</w:t>
            </w:r>
          </w:p>
        </w:tc>
        <w:tc>
          <w:tcPr>
            <w:tcW w:w="1340" w:type="dxa"/>
            <w:tcBorders>
              <w:top w:val="single" w:sz="6" w:space="0" w:color="auto"/>
              <w:left w:val="single" w:sz="6" w:space="0" w:color="auto"/>
              <w:bottom w:val="single" w:sz="6" w:space="0" w:color="auto"/>
              <w:right w:val="single" w:sz="6" w:space="0" w:color="auto"/>
            </w:tcBorders>
          </w:tcPr>
          <w:p w:rsidR="003C7200" w:rsidRPr="00E9539F" w:rsidRDefault="003C7200"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3C7200" w:rsidRPr="00E9539F" w:rsidRDefault="003C7200"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3C7200" w:rsidRDefault="003C7200"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G</w:t>
            </w:r>
          </w:p>
        </w:tc>
        <w:tc>
          <w:tcPr>
            <w:tcW w:w="3686" w:type="dxa"/>
            <w:tcBorders>
              <w:top w:val="single" w:sz="6" w:space="0" w:color="auto"/>
              <w:left w:val="single" w:sz="6" w:space="0" w:color="auto"/>
              <w:bottom w:val="single" w:sz="6" w:space="0" w:color="auto"/>
              <w:right w:val="single" w:sz="6" w:space="0" w:color="auto"/>
            </w:tcBorders>
          </w:tcPr>
          <w:p w:rsidR="003C7200" w:rsidRPr="00AC4938" w:rsidRDefault="003C7200" w:rsidP="00124C0A">
            <w:pPr>
              <w:widowControl w:val="0"/>
              <w:snapToGrid w:val="0"/>
              <w:spacing w:after="0" w:line="240" w:lineRule="auto"/>
              <w:rPr>
                <w:rFonts w:ascii="Arial" w:eastAsia="Times New Roman" w:hAnsi="Arial" w:cs="Arial"/>
                <w:b/>
                <w:spacing w:val="8"/>
                <w:sz w:val="20"/>
                <w:szCs w:val="20"/>
                <w:lang w:val="en-US" w:eastAsia="zh-CN"/>
              </w:rPr>
            </w:pPr>
            <w:r w:rsidRPr="00AC4938">
              <w:rPr>
                <w:rFonts w:ascii="Arial" w:eastAsia="Times New Roman" w:hAnsi="Arial" w:cs="Arial"/>
                <w:b/>
                <w:spacing w:val="8"/>
                <w:sz w:val="20"/>
                <w:szCs w:val="20"/>
                <w:lang w:val="en-US" w:eastAsia="zh-CN"/>
              </w:rPr>
              <w:t>We support the Decision Sheet: ExTAG/606A/CD and no further comments</w:t>
            </w:r>
          </w:p>
          <w:p w:rsidR="00AC4938" w:rsidRPr="001167CB" w:rsidRDefault="00AC4938" w:rsidP="00124C0A">
            <w:pPr>
              <w:widowControl w:val="0"/>
              <w:snapToGrid w:val="0"/>
              <w:spacing w:after="0" w:line="240" w:lineRule="auto"/>
              <w:rPr>
                <w:rFonts w:ascii="Arial" w:eastAsia="Times New Roman" w:hAnsi="Arial" w:cs="Arial"/>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3C7200" w:rsidRPr="001167CB" w:rsidRDefault="003C7200" w:rsidP="00124C0A">
            <w:pPr>
              <w:widowControl w:val="0"/>
              <w:snapToGrid w:val="0"/>
              <w:spacing w:after="0" w:line="240" w:lineRule="auto"/>
              <w:rPr>
                <w:rFonts w:ascii="Arial" w:eastAsia="Times New Roman" w:hAnsi="Arial" w:cs="Arial"/>
                <w:spacing w:val="8"/>
                <w:sz w:val="20"/>
                <w:szCs w:val="20"/>
                <w:lang w:val="en-US" w:eastAsia="zh-CN"/>
              </w:rPr>
            </w:pPr>
          </w:p>
        </w:tc>
        <w:tc>
          <w:tcPr>
            <w:tcW w:w="3196" w:type="dxa"/>
            <w:tcBorders>
              <w:top w:val="single" w:sz="6" w:space="0" w:color="auto"/>
              <w:left w:val="single" w:sz="6" w:space="0" w:color="auto"/>
              <w:bottom w:val="single" w:sz="6" w:space="0" w:color="auto"/>
              <w:right w:val="single" w:sz="6" w:space="0" w:color="auto"/>
            </w:tcBorders>
          </w:tcPr>
          <w:p w:rsidR="003C7200" w:rsidRPr="00E9539F" w:rsidRDefault="003C7200"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r>
      <w:tr w:rsidR="00124C0A"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FME</w:t>
            </w:r>
          </w:p>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GB</w:t>
            </w:r>
          </w:p>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340"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T</w:t>
            </w:r>
          </w:p>
        </w:tc>
        <w:tc>
          <w:tcPr>
            <w:tcW w:w="3686"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r w:rsidRPr="001167CB">
              <w:rPr>
                <w:rFonts w:ascii="Arial" w:eastAsia="Times New Roman" w:hAnsi="Arial" w:cs="Arial"/>
                <w:spacing w:val="8"/>
                <w:sz w:val="20"/>
                <w:szCs w:val="20"/>
                <w:lang w:val="en-US" w:eastAsia="zh-CN"/>
              </w:rPr>
              <w:t>We cannot comment on this draft DS without knowing what problem it is trying to resolve.</w:t>
            </w:r>
          </w:p>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p>
          <w:p w:rsidR="00124C0A" w:rsidRPr="001167CB" w:rsidRDefault="00124C0A" w:rsidP="00124C0A">
            <w:pPr>
              <w:widowControl w:val="0"/>
              <w:snapToGrid w:val="0"/>
              <w:spacing w:after="0" w:line="240" w:lineRule="auto"/>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 xml:space="preserve">What is an ancillary device as far as Ex is concerned? This term is not used in the equipment standards. </w:t>
            </w:r>
          </w:p>
          <w:p w:rsidR="00124C0A" w:rsidRPr="001167CB" w:rsidRDefault="00124C0A" w:rsidP="00124C0A">
            <w:pPr>
              <w:widowControl w:val="0"/>
              <w:snapToGrid w:val="0"/>
              <w:spacing w:after="0" w:line="240" w:lineRule="auto"/>
              <w:rPr>
                <w:rFonts w:ascii="Arial" w:eastAsia="Times New Roman" w:hAnsi="Arial" w:cs="Arial"/>
                <w:spacing w:val="8"/>
                <w:sz w:val="20"/>
                <w:szCs w:val="20"/>
                <w:lang w:val="en-US" w:eastAsia="zh-CN"/>
              </w:rPr>
            </w:pPr>
          </w:p>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r w:rsidRPr="001167CB">
              <w:rPr>
                <w:rFonts w:ascii="Arial" w:eastAsia="Times New Roman" w:hAnsi="Arial" w:cs="Arial"/>
                <w:spacing w:val="8"/>
                <w:sz w:val="20"/>
                <w:szCs w:val="20"/>
                <w:lang w:val="en-US" w:eastAsia="zh-CN"/>
              </w:rPr>
              <w:t>This discusses ancillary equipment.  A Zener barrier is ancillary to a piece of intrinsically safe apparatus.</w:t>
            </w:r>
            <w:r>
              <w:rPr>
                <w:rFonts w:ascii="Arial" w:eastAsia="Times New Roman" w:hAnsi="Arial" w:cs="Arial"/>
                <w:spacing w:val="8"/>
                <w:sz w:val="20"/>
                <w:szCs w:val="20"/>
                <w:lang w:val="en-US" w:eastAsia="zh-CN"/>
              </w:rPr>
              <w:t xml:space="preserve"> Is it this intention that we need to include the marking for Zener barriers on the I.S. apparatus? This would be a technical change to the standards.</w:t>
            </w:r>
          </w:p>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p>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lastRenderedPageBreak/>
              <w:t>If ancillary equipment is made by a third party and the Type of Protection is marked on the IECEX Certificate, does the QAN also need to state this type of protection? The Types of Protection listed in the IECEx CoC should align with the QAR scope for the holder of the certificate.</w:t>
            </w:r>
          </w:p>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p>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r>
              <w:rPr>
                <w:rFonts w:ascii="Arial" w:eastAsia="Times New Roman" w:hAnsi="Arial" w:cs="Arial"/>
                <w:spacing w:val="8"/>
                <w:sz w:val="20"/>
                <w:szCs w:val="20"/>
                <w:lang w:val="en-US" w:eastAsia="zh-CN"/>
              </w:rPr>
              <w:t>If the ancillary equipment is optional the requirement to ‘</w:t>
            </w:r>
            <w:r w:rsidRPr="007C3B91">
              <w:rPr>
                <w:rFonts w:ascii="Arial" w:eastAsia="Times New Roman" w:hAnsi="Arial" w:cs="Arial"/>
                <w:spacing w:val="8"/>
                <w:sz w:val="20"/>
                <w:szCs w:val="20"/>
                <w:lang w:val="en-US" w:eastAsia="zh-CN"/>
              </w:rPr>
              <w:t>possible Ex marking strings</w:t>
            </w:r>
            <w:r>
              <w:rPr>
                <w:rFonts w:ascii="Arial" w:eastAsia="Times New Roman" w:hAnsi="Arial" w:cs="Arial"/>
                <w:spacing w:val="8"/>
                <w:sz w:val="20"/>
                <w:szCs w:val="20"/>
                <w:lang w:val="en-US" w:eastAsia="zh-CN"/>
              </w:rPr>
              <w:t>’ could result in a long document.</w:t>
            </w:r>
          </w:p>
          <w:p w:rsidR="00124C0A" w:rsidRPr="00E9539F" w:rsidRDefault="00124C0A" w:rsidP="00124C0A">
            <w:pPr>
              <w:widowControl w:val="0"/>
              <w:snapToGrid w:val="0"/>
              <w:spacing w:after="0" w:line="240" w:lineRule="auto"/>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124C0A" w:rsidRPr="001167CB" w:rsidRDefault="00124C0A" w:rsidP="00124C0A">
            <w:pPr>
              <w:widowControl w:val="0"/>
              <w:snapToGrid w:val="0"/>
              <w:spacing w:after="0" w:line="240" w:lineRule="auto"/>
              <w:rPr>
                <w:rFonts w:ascii="Arial" w:eastAsia="Times New Roman" w:hAnsi="Arial" w:cs="Arial"/>
                <w:spacing w:val="8"/>
                <w:sz w:val="20"/>
                <w:szCs w:val="20"/>
                <w:lang w:val="en-US" w:eastAsia="zh-CN"/>
              </w:rPr>
            </w:pPr>
            <w:r w:rsidRPr="001167CB">
              <w:rPr>
                <w:rFonts w:ascii="Arial" w:eastAsia="Times New Roman" w:hAnsi="Arial" w:cs="Arial"/>
                <w:spacing w:val="8"/>
                <w:sz w:val="20"/>
                <w:szCs w:val="20"/>
                <w:lang w:val="en-US" w:eastAsia="zh-CN"/>
              </w:rPr>
              <w:lastRenderedPageBreak/>
              <w:t>Provide more details to enable constructive comments to be made.</w:t>
            </w:r>
          </w:p>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p>
          <w:p w:rsidR="00124C0A" w:rsidRPr="00E9539F" w:rsidRDefault="00124C0A" w:rsidP="00124C0A">
            <w:pPr>
              <w:widowControl w:val="0"/>
              <w:snapToGrid w:val="0"/>
              <w:spacing w:after="0" w:line="240" w:lineRule="auto"/>
              <w:rPr>
                <w:rFonts w:ascii="Arial" w:eastAsia="Times New Roman" w:hAnsi="Arial" w:cs="Arial"/>
                <w:b/>
                <w:bCs/>
                <w:spacing w:val="8"/>
                <w:sz w:val="20"/>
                <w:szCs w:val="20"/>
                <w:lang w:val="en-US" w:eastAsia="zh-CN"/>
              </w:rPr>
            </w:pPr>
            <w:r w:rsidRPr="001167CB">
              <w:rPr>
                <w:rFonts w:ascii="Arial" w:eastAsia="Times New Roman" w:hAnsi="Arial" w:cs="Arial"/>
                <w:spacing w:val="8"/>
                <w:sz w:val="20"/>
                <w:szCs w:val="20"/>
                <w:lang w:val="en-US" w:eastAsia="zh-CN"/>
              </w:rPr>
              <w:t>Otherwise do not publish this DS.</w:t>
            </w:r>
          </w:p>
        </w:tc>
        <w:tc>
          <w:tcPr>
            <w:tcW w:w="3196"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r>
      <w:tr w:rsidR="00124C0A"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FMG</w:t>
            </w:r>
          </w:p>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US</w:t>
            </w:r>
          </w:p>
        </w:tc>
        <w:tc>
          <w:tcPr>
            <w:tcW w:w="1340"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124C0A" w:rsidRPr="008C2A98" w:rsidRDefault="00124C0A" w:rsidP="00124C0A">
            <w:pPr>
              <w:widowControl w:val="0"/>
              <w:snapToGrid w:val="0"/>
              <w:spacing w:after="0" w:line="240" w:lineRule="auto"/>
              <w:rPr>
                <w:rFonts w:ascii="Arial" w:eastAsia="Times New Roman" w:hAnsi="Arial" w:cs="Arial"/>
                <w:spacing w:val="8"/>
                <w:sz w:val="20"/>
                <w:szCs w:val="20"/>
                <w:lang w:val="en-US" w:eastAsia="zh-CN"/>
              </w:rPr>
            </w:pPr>
            <w:r w:rsidRPr="008C2A98">
              <w:rPr>
                <w:rFonts w:ascii="Arial" w:eastAsia="Times New Roman" w:hAnsi="Arial" w:cs="Arial"/>
                <w:spacing w:val="8"/>
                <w:sz w:val="20"/>
                <w:szCs w:val="20"/>
                <w:lang w:val="en-US" w:eastAsia="zh-CN"/>
              </w:rPr>
              <w:t>ge</w:t>
            </w:r>
          </w:p>
        </w:tc>
        <w:tc>
          <w:tcPr>
            <w:tcW w:w="3686"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r w:rsidRPr="008C2A98">
              <w:rPr>
                <w:rFonts w:ascii="Arial" w:eastAsia="Times New Roman" w:hAnsi="Arial" w:cs="Arial"/>
                <w:spacing w:val="8"/>
                <w:sz w:val="20"/>
                <w:szCs w:val="20"/>
                <w:lang w:val="en-US" w:eastAsia="zh-CN"/>
              </w:rPr>
              <w:t>We find the draft to be quite confusing, especially with inconsistent use of terms and introduction of undefined terms. The concept of "ancillary devices" is particularly confusing as we already have "associated apparatus" and "Ex associated equipment" as 60079-0 defined terms.</w:t>
            </w:r>
          </w:p>
          <w:p w:rsidR="00124C0A" w:rsidRPr="008C2A98" w:rsidRDefault="00124C0A" w:rsidP="00124C0A">
            <w:pPr>
              <w:widowControl w:val="0"/>
              <w:snapToGrid w:val="0"/>
              <w:spacing w:after="0" w:line="240" w:lineRule="auto"/>
              <w:rPr>
                <w:rFonts w:ascii="Arial" w:eastAsia="Times New Roman" w:hAnsi="Arial" w:cs="Arial"/>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rPr>
                <w:rFonts w:ascii="Arial" w:eastAsia="Times New Roman" w:hAnsi="Arial" w:cs="Arial"/>
                <w:spacing w:val="8"/>
                <w:sz w:val="20"/>
                <w:szCs w:val="20"/>
                <w:lang w:val="en-US" w:eastAsia="zh-CN"/>
              </w:rPr>
            </w:pPr>
            <w:r w:rsidRPr="008C2A98">
              <w:rPr>
                <w:rFonts w:ascii="Arial" w:eastAsia="Times New Roman" w:hAnsi="Arial" w:cs="Arial"/>
                <w:spacing w:val="8"/>
                <w:sz w:val="20"/>
                <w:szCs w:val="20"/>
                <w:lang w:val="en-US" w:eastAsia="zh-CN"/>
              </w:rPr>
              <w:t>Rewording to use defined terms would help. See re-write following with changes identified.</w:t>
            </w:r>
          </w:p>
          <w:p w:rsidR="0053466F" w:rsidRPr="008C2A98" w:rsidRDefault="0053466F" w:rsidP="00124C0A">
            <w:pPr>
              <w:widowControl w:val="0"/>
              <w:snapToGrid w:val="0"/>
              <w:spacing w:after="0" w:line="240" w:lineRule="auto"/>
              <w:rPr>
                <w:rFonts w:ascii="Arial" w:eastAsia="Times New Roman" w:hAnsi="Arial" w:cs="Arial"/>
                <w:spacing w:val="8"/>
                <w:sz w:val="20"/>
                <w:szCs w:val="20"/>
                <w:lang w:val="en-US" w:eastAsia="zh-CN"/>
              </w:rPr>
            </w:pPr>
          </w:p>
        </w:tc>
        <w:tc>
          <w:tcPr>
            <w:tcW w:w="3196"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r>
      <w:tr w:rsidR="00124C0A"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124C0A"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FMG</w:t>
            </w:r>
          </w:p>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US</w:t>
            </w:r>
          </w:p>
        </w:tc>
        <w:tc>
          <w:tcPr>
            <w:tcW w:w="1340"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124C0A" w:rsidRPr="00413C9B" w:rsidRDefault="00124C0A" w:rsidP="00124C0A">
            <w:pPr>
              <w:widowControl w:val="0"/>
              <w:snapToGrid w:val="0"/>
              <w:spacing w:after="0" w:line="240" w:lineRule="auto"/>
              <w:rPr>
                <w:rFonts w:ascii="Arial" w:eastAsia="Times New Roman" w:hAnsi="Arial" w:cs="Arial"/>
                <w:b/>
                <w:bCs/>
                <w:spacing w:val="8"/>
                <w:sz w:val="18"/>
                <w:szCs w:val="18"/>
                <w:lang w:val="en-US" w:eastAsia="zh-CN"/>
              </w:rPr>
            </w:pPr>
            <w:r w:rsidRPr="00413C9B">
              <w:rPr>
                <w:rFonts w:ascii="Arial" w:eastAsia="Times New Roman" w:hAnsi="Arial" w:cs="Arial"/>
                <w:b/>
                <w:bCs/>
                <w:spacing w:val="8"/>
                <w:sz w:val="18"/>
                <w:szCs w:val="18"/>
                <w:lang w:val="en-US" w:eastAsia="zh-CN"/>
              </w:rPr>
              <w:t>ge</w:t>
            </w:r>
          </w:p>
        </w:tc>
        <w:tc>
          <w:tcPr>
            <w:tcW w:w="3686" w:type="dxa"/>
            <w:tcBorders>
              <w:top w:val="single" w:sz="6" w:space="0" w:color="auto"/>
              <w:left w:val="single" w:sz="6" w:space="0" w:color="auto"/>
              <w:bottom w:val="single" w:sz="6" w:space="0" w:color="auto"/>
              <w:right w:val="single" w:sz="6" w:space="0" w:color="auto"/>
            </w:tcBorders>
          </w:tcPr>
          <w:p w:rsidR="00124C0A" w:rsidRPr="008C2A98" w:rsidRDefault="00124C0A" w:rsidP="00124C0A">
            <w:pPr>
              <w:widowControl w:val="0"/>
              <w:snapToGrid w:val="0"/>
              <w:spacing w:after="0" w:line="240" w:lineRule="auto"/>
              <w:jc w:val="center"/>
              <w:rPr>
                <w:rFonts w:ascii="Arial" w:eastAsia="Times New Roman" w:hAnsi="Arial" w:cs="Arial"/>
                <w:bCs/>
                <w:spacing w:val="8"/>
                <w:sz w:val="20"/>
                <w:szCs w:val="20"/>
                <w:lang w:val="en-US" w:eastAsia="zh-CN"/>
              </w:rPr>
            </w:pPr>
            <w:r w:rsidRPr="008C2A98">
              <w:rPr>
                <w:rFonts w:ascii="Arial" w:eastAsia="Times New Roman" w:hAnsi="Arial" w:cs="Arial"/>
                <w:bCs/>
                <w:spacing w:val="8"/>
                <w:sz w:val="20"/>
                <w:szCs w:val="20"/>
                <w:lang w:val="en-US" w:eastAsia="zh-CN"/>
              </w:rPr>
              <w:t xml:space="preserve">If, as we understand, this DS was developed to address the situation with large motors, it would help if the DS said so. This would help separate the issue raised here for large motors from assemblies which </w:t>
            </w:r>
            <w:r w:rsidRPr="008C2A98">
              <w:rPr>
                <w:rFonts w:ascii="Arial" w:eastAsia="Times New Roman" w:hAnsi="Arial" w:cs="Arial"/>
                <w:bCs/>
                <w:spacing w:val="8"/>
                <w:sz w:val="20"/>
                <w:szCs w:val="20"/>
                <w:lang w:val="en-US" w:eastAsia="zh-CN"/>
              </w:rPr>
              <w:lastRenderedPageBreak/>
              <w:t>are addressed by TC60079-46.</w:t>
            </w:r>
          </w:p>
        </w:tc>
        <w:tc>
          <w:tcPr>
            <w:tcW w:w="3260" w:type="dxa"/>
            <w:tcBorders>
              <w:top w:val="single" w:sz="6" w:space="0" w:color="auto"/>
              <w:left w:val="single" w:sz="6" w:space="0" w:color="auto"/>
              <w:bottom w:val="single" w:sz="6" w:space="0" w:color="auto"/>
              <w:right w:val="single" w:sz="6" w:space="0" w:color="auto"/>
            </w:tcBorders>
          </w:tcPr>
          <w:p w:rsidR="00124C0A" w:rsidRPr="008C2A98" w:rsidRDefault="00124C0A" w:rsidP="00124C0A">
            <w:pPr>
              <w:widowControl w:val="0"/>
              <w:snapToGrid w:val="0"/>
              <w:spacing w:after="0" w:line="240" w:lineRule="auto"/>
              <w:jc w:val="center"/>
              <w:rPr>
                <w:rFonts w:ascii="Arial" w:eastAsia="Times New Roman" w:hAnsi="Arial" w:cs="Arial"/>
                <w:bCs/>
                <w:spacing w:val="8"/>
                <w:sz w:val="20"/>
                <w:szCs w:val="20"/>
                <w:lang w:val="en-US" w:eastAsia="zh-CN"/>
              </w:rPr>
            </w:pPr>
            <w:r w:rsidRPr="008C2A98">
              <w:rPr>
                <w:rFonts w:ascii="Arial" w:eastAsia="Times New Roman" w:hAnsi="Arial" w:cs="Arial"/>
                <w:bCs/>
                <w:spacing w:val="8"/>
                <w:sz w:val="20"/>
                <w:szCs w:val="20"/>
                <w:lang w:val="en-US" w:eastAsia="zh-CN"/>
              </w:rPr>
              <w:lastRenderedPageBreak/>
              <w:t>Add clarifying text to “Background”:</w:t>
            </w:r>
          </w:p>
          <w:p w:rsidR="00124C0A" w:rsidRPr="008C2A98" w:rsidRDefault="00124C0A" w:rsidP="00124C0A">
            <w:pPr>
              <w:widowControl w:val="0"/>
              <w:snapToGrid w:val="0"/>
              <w:spacing w:after="0" w:line="240" w:lineRule="auto"/>
              <w:jc w:val="center"/>
              <w:rPr>
                <w:rFonts w:ascii="Arial" w:eastAsia="Times New Roman" w:hAnsi="Arial" w:cs="Arial"/>
                <w:bCs/>
                <w:spacing w:val="8"/>
                <w:sz w:val="20"/>
                <w:szCs w:val="20"/>
                <w:lang w:val="en-US" w:eastAsia="zh-CN"/>
              </w:rPr>
            </w:pPr>
          </w:p>
          <w:p w:rsidR="00124C0A" w:rsidRPr="008C2A98" w:rsidRDefault="00124C0A" w:rsidP="00124C0A">
            <w:pPr>
              <w:widowControl w:val="0"/>
              <w:snapToGrid w:val="0"/>
              <w:spacing w:after="0" w:line="240" w:lineRule="auto"/>
              <w:jc w:val="center"/>
              <w:rPr>
                <w:rFonts w:ascii="Arial" w:eastAsia="Times New Roman" w:hAnsi="Arial" w:cs="Arial"/>
                <w:bCs/>
                <w:spacing w:val="8"/>
                <w:sz w:val="20"/>
                <w:szCs w:val="20"/>
                <w:lang w:val="en-US" w:eastAsia="zh-CN"/>
              </w:rPr>
            </w:pPr>
            <w:r w:rsidRPr="008C2A98">
              <w:rPr>
                <w:rFonts w:ascii="Arial" w:eastAsia="Times New Roman" w:hAnsi="Arial" w:cs="Arial"/>
                <w:bCs/>
                <w:spacing w:val="8"/>
                <w:sz w:val="20"/>
                <w:szCs w:val="20"/>
                <w:lang w:val="en-US" w:eastAsia="zh-CN"/>
              </w:rPr>
              <w:t xml:space="preserve">A typical example of such Ex Equipment would be an “eb” motor that includes an Ex </w:t>
            </w:r>
            <w:r w:rsidRPr="008C2A98">
              <w:rPr>
                <w:rFonts w:ascii="Arial" w:eastAsia="Times New Roman" w:hAnsi="Arial" w:cs="Arial"/>
                <w:bCs/>
                <w:spacing w:val="8"/>
                <w:sz w:val="20"/>
                <w:szCs w:val="20"/>
                <w:lang w:val="en-US" w:eastAsia="zh-CN"/>
              </w:rPr>
              <w:lastRenderedPageBreak/>
              <w:t>Component “eb” terminal box, an Ex Equipment “ib” bearing temperature monitor, and an Ex Equipment “ib” vibration monitor.</w:t>
            </w:r>
          </w:p>
          <w:p w:rsidR="00124C0A" w:rsidRPr="008C2A98" w:rsidRDefault="00124C0A" w:rsidP="00124C0A">
            <w:pPr>
              <w:widowControl w:val="0"/>
              <w:snapToGrid w:val="0"/>
              <w:spacing w:after="0" w:line="240" w:lineRule="auto"/>
              <w:jc w:val="center"/>
              <w:rPr>
                <w:rFonts w:ascii="Arial" w:eastAsia="Times New Roman" w:hAnsi="Arial" w:cs="Arial"/>
                <w:bCs/>
                <w:spacing w:val="8"/>
                <w:sz w:val="20"/>
                <w:szCs w:val="20"/>
                <w:lang w:val="en-US" w:eastAsia="zh-CN"/>
              </w:rPr>
            </w:pPr>
          </w:p>
          <w:p w:rsidR="008A5E86" w:rsidRDefault="00124C0A" w:rsidP="00124C0A">
            <w:pPr>
              <w:widowControl w:val="0"/>
              <w:snapToGrid w:val="0"/>
              <w:spacing w:after="0" w:line="240" w:lineRule="auto"/>
              <w:jc w:val="center"/>
              <w:rPr>
                <w:rFonts w:ascii="Arial" w:eastAsia="Times New Roman" w:hAnsi="Arial" w:cs="Arial"/>
                <w:bCs/>
                <w:spacing w:val="8"/>
                <w:sz w:val="20"/>
                <w:szCs w:val="20"/>
                <w:lang w:val="en-US" w:eastAsia="zh-CN"/>
              </w:rPr>
            </w:pPr>
            <w:r w:rsidRPr="008C2A98">
              <w:rPr>
                <w:rFonts w:ascii="Arial" w:eastAsia="Times New Roman" w:hAnsi="Arial" w:cs="Arial"/>
                <w:bCs/>
                <w:spacing w:val="8"/>
                <w:sz w:val="20"/>
                <w:szCs w:val="20"/>
                <w:lang w:val="en-US" w:eastAsia="zh-CN"/>
              </w:rPr>
              <w:t>See re-write following with changes identified.</w:t>
            </w:r>
          </w:p>
          <w:p w:rsidR="00124C0A" w:rsidRDefault="0052642C" w:rsidP="00124C0A">
            <w:pPr>
              <w:widowControl w:val="0"/>
              <w:snapToGrid w:val="0"/>
              <w:spacing w:after="0" w:line="240" w:lineRule="auto"/>
              <w:jc w:val="center"/>
              <w:rPr>
                <w:rFonts w:ascii="Arial" w:eastAsia="Times New Roman" w:hAnsi="Arial" w:cs="Arial"/>
                <w:bCs/>
                <w:spacing w:val="8"/>
                <w:sz w:val="20"/>
                <w:szCs w:val="20"/>
                <w:lang w:val="en-US" w:eastAsia="zh-CN"/>
              </w:rPr>
            </w:pPr>
            <w:r>
              <w:rPr>
                <w:rFonts w:ascii="Arial" w:eastAsia="Times New Roman" w:hAnsi="Arial" w:cs="Arial"/>
                <w:bCs/>
                <w:spacing w:val="8"/>
                <w:sz w:val="20"/>
                <w:szCs w:val="20"/>
                <w:lang w:val="en-US" w:eastAsia="zh-CN"/>
              </w:rPr>
              <w:t>PDF file attached.</w:t>
            </w:r>
          </w:p>
          <w:p w:rsidR="0053466F" w:rsidRPr="008C2A98" w:rsidRDefault="0053466F" w:rsidP="00124C0A">
            <w:pPr>
              <w:widowControl w:val="0"/>
              <w:snapToGrid w:val="0"/>
              <w:spacing w:after="0" w:line="240" w:lineRule="auto"/>
              <w:jc w:val="center"/>
              <w:rPr>
                <w:rFonts w:ascii="Arial" w:eastAsia="Times New Roman" w:hAnsi="Arial" w:cs="Arial"/>
                <w:bCs/>
                <w:spacing w:val="8"/>
                <w:sz w:val="20"/>
                <w:szCs w:val="20"/>
                <w:lang w:val="en-US" w:eastAsia="zh-CN"/>
              </w:rPr>
            </w:pPr>
            <w:r w:rsidRPr="0053466F">
              <w:rPr>
                <w:rFonts w:ascii="Arial" w:eastAsia="Times New Roman" w:hAnsi="Arial" w:cs="Arial"/>
                <w:bCs/>
                <w:spacing w:val="8"/>
                <w:sz w:val="20"/>
                <w:szCs w:val="20"/>
                <w:lang w:val="en-US" w:eastAsia="zh-CN"/>
              </w:rPr>
              <w:t>(refer Annex A</w:t>
            </w:r>
            <w:r>
              <w:rPr>
                <w:rFonts w:ascii="Arial" w:eastAsia="Times New Roman" w:hAnsi="Arial" w:cs="Arial"/>
                <w:bCs/>
                <w:spacing w:val="8"/>
                <w:sz w:val="20"/>
                <w:szCs w:val="20"/>
                <w:lang w:val="en-US" w:eastAsia="zh-CN"/>
              </w:rPr>
              <w:t>)</w:t>
            </w:r>
          </w:p>
          <w:p w:rsidR="00124C0A" w:rsidRPr="008C2A98" w:rsidRDefault="00124C0A" w:rsidP="00124C0A">
            <w:pPr>
              <w:widowControl w:val="0"/>
              <w:snapToGrid w:val="0"/>
              <w:spacing w:after="0" w:line="240" w:lineRule="auto"/>
              <w:jc w:val="center"/>
              <w:rPr>
                <w:rFonts w:ascii="Arial" w:eastAsia="Times New Roman" w:hAnsi="Arial" w:cs="Arial"/>
                <w:bCs/>
                <w:spacing w:val="8"/>
                <w:sz w:val="20"/>
                <w:szCs w:val="20"/>
                <w:lang w:val="en-US" w:eastAsia="zh-CN"/>
              </w:rPr>
            </w:pPr>
          </w:p>
        </w:tc>
        <w:tc>
          <w:tcPr>
            <w:tcW w:w="3196" w:type="dxa"/>
            <w:tcBorders>
              <w:top w:val="single" w:sz="6" w:space="0" w:color="auto"/>
              <w:left w:val="single" w:sz="6" w:space="0" w:color="auto"/>
              <w:bottom w:val="single" w:sz="6" w:space="0" w:color="auto"/>
              <w:right w:val="single" w:sz="6" w:space="0" w:color="auto"/>
            </w:tcBorders>
          </w:tcPr>
          <w:p w:rsidR="00124C0A" w:rsidRPr="00E9539F" w:rsidRDefault="00124C0A" w:rsidP="00124C0A">
            <w:pPr>
              <w:widowControl w:val="0"/>
              <w:snapToGrid w:val="0"/>
              <w:spacing w:after="0" w:line="240" w:lineRule="auto"/>
              <w:jc w:val="center"/>
              <w:rPr>
                <w:rFonts w:ascii="Arial" w:eastAsia="Times New Roman" w:hAnsi="Arial" w:cs="Arial"/>
                <w:b/>
                <w:bCs/>
                <w:spacing w:val="8"/>
                <w:sz w:val="20"/>
                <w:szCs w:val="20"/>
                <w:lang w:val="en-US" w:eastAsia="zh-CN"/>
              </w:rPr>
            </w:pPr>
          </w:p>
        </w:tc>
      </w:tr>
      <w:tr w:rsidR="008A5E86" w:rsidRPr="00E9539F" w:rsidTr="004D128C">
        <w:trPr>
          <w:trHeight w:val="20"/>
          <w:tblHeader/>
        </w:trPr>
        <w:tc>
          <w:tcPr>
            <w:tcW w:w="1135" w:type="dxa"/>
            <w:tcBorders>
              <w:top w:val="single" w:sz="6" w:space="0" w:color="auto"/>
              <w:left w:val="single" w:sz="6" w:space="0" w:color="auto"/>
              <w:bottom w:val="single" w:sz="6" w:space="0" w:color="auto"/>
              <w:right w:val="single" w:sz="6" w:space="0" w:color="auto"/>
            </w:tcBorders>
          </w:tcPr>
          <w:p w:rsidR="008A5E86" w:rsidRPr="00E9539F" w:rsidRDefault="008A5E86" w:rsidP="003101E8">
            <w:pPr>
              <w:widowControl w:val="0"/>
              <w:snapToGrid w:val="0"/>
              <w:spacing w:after="0" w:line="240" w:lineRule="auto"/>
              <w:jc w:val="center"/>
              <w:rPr>
                <w:rFonts w:ascii="Arial" w:eastAsia="Times New Roman" w:hAnsi="Arial" w:cs="Arial"/>
                <w:b/>
                <w:bCs/>
                <w:spacing w:val="8"/>
                <w:sz w:val="20"/>
                <w:szCs w:val="20"/>
                <w:lang w:val="en-US" w:eastAsia="zh-CN"/>
              </w:rPr>
            </w:pPr>
          </w:p>
          <w:p w:rsidR="008A5E86" w:rsidRDefault="008A5E86" w:rsidP="003101E8">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hint="cs"/>
                <w:b/>
                <w:bCs/>
                <w:spacing w:val="8"/>
                <w:sz w:val="20"/>
                <w:szCs w:val="20"/>
                <w:lang w:val="en-US" w:eastAsia="zh-CN"/>
              </w:rPr>
              <w:t>ITL</w:t>
            </w:r>
          </w:p>
          <w:p w:rsidR="008A5E86" w:rsidRPr="00E9539F" w:rsidRDefault="008A5E86" w:rsidP="003101E8">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IL</w:t>
            </w:r>
          </w:p>
        </w:tc>
        <w:tc>
          <w:tcPr>
            <w:tcW w:w="1340" w:type="dxa"/>
            <w:tcBorders>
              <w:top w:val="single" w:sz="6" w:space="0" w:color="auto"/>
              <w:left w:val="single" w:sz="6" w:space="0" w:color="auto"/>
              <w:bottom w:val="single" w:sz="6" w:space="0" w:color="auto"/>
              <w:right w:val="single" w:sz="6" w:space="0" w:color="auto"/>
            </w:tcBorders>
          </w:tcPr>
          <w:p w:rsidR="008A5E86" w:rsidRPr="00E9539F" w:rsidRDefault="008A5E86" w:rsidP="003101E8">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8A5E86" w:rsidRPr="00E9539F" w:rsidRDefault="008A5E86" w:rsidP="003101E8">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8A5E86" w:rsidRPr="00E9539F" w:rsidRDefault="008A5E86" w:rsidP="003101E8">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 xml:space="preserve">Technical </w:t>
            </w:r>
          </w:p>
        </w:tc>
        <w:tc>
          <w:tcPr>
            <w:tcW w:w="3686" w:type="dxa"/>
            <w:tcBorders>
              <w:top w:val="single" w:sz="6" w:space="0" w:color="auto"/>
              <w:left w:val="single" w:sz="6" w:space="0" w:color="auto"/>
              <w:bottom w:val="single" w:sz="6" w:space="0" w:color="auto"/>
              <w:right w:val="single" w:sz="6" w:space="0" w:color="auto"/>
            </w:tcBorders>
          </w:tcPr>
          <w:p w:rsidR="008A5E86" w:rsidRPr="00E9539F" w:rsidRDefault="008A5E86" w:rsidP="003101E8">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 xml:space="preserve">Option B will generate confusion and mismatch during installation. All information must always be available for the equipment and he ancillary at all times on all part and markings  </w:t>
            </w:r>
          </w:p>
        </w:tc>
        <w:tc>
          <w:tcPr>
            <w:tcW w:w="3260" w:type="dxa"/>
            <w:tcBorders>
              <w:top w:val="single" w:sz="6" w:space="0" w:color="auto"/>
              <w:left w:val="single" w:sz="6" w:space="0" w:color="auto"/>
              <w:bottom w:val="single" w:sz="6" w:space="0" w:color="auto"/>
              <w:right w:val="single" w:sz="6" w:space="0" w:color="auto"/>
            </w:tcBorders>
          </w:tcPr>
          <w:p w:rsidR="008A5E86" w:rsidRPr="00E9539F" w:rsidRDefault="008A5E86" w:rsidP="003101E8">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Remove option b</w:t>
            </w:r>
          </w:p>
        </w:tc>
        <w:tc>
          <w:tcPr>
            <w:tcW w:w="3196" w:type="dxa"/>
            <w:tcBorders>
              <w:top w:val="single" w:sz="6" w:space="0" w:color="auto"/>
              <w:left w:val="single" w:sz="6" w:space="0" w:color="auto"/>
              <w:bottom w:val="single" w:sz="6" w:space="0" w:color="auto"/>
              <w:right w:val="single" w:sz="6" w:space="0" w:color="auto"/>
            </w:tcBorders>
          </w:tcPr>
          <w:p w:rsidR="008A5E86" w:rsidRPr="00E9539F" w:rsidRDefault="008A5E86" w:rsidP="003101E8">
            <w:pPr>
              <w:widowControl w:val="0"/>
              <w:snapToGrid w:val="0"/>
              <w:spacing w:after="0" w:line="240" w:lineRule="auto"/>
              <w:jc w:val="center"/>
              <w:rPr>
                <w:rFonts w:ascii="Arial" w:eastAsia="Times New Roman" w:hAnsi="Arial" w:cs="Arial"/>
                <w:b/>
                <w:bCs/>
                <w:spacing w:val="8"/>
                <w:sz w:val="20"/>
                <w:szCs w:val="20"/>
                <w:lang w:val="en-US" w:eastAsia="zh-CN"/>
              </w:rPr>
            </w:pPr>
          </w:p>
        </w:tc>
      </w:tr>
      <w:tr w:rsidR="003C7200" w:rsidRPr="00E9539F" w:rsidTr="004D128C">
        <w:trPr>
          <w:trHeight w:val="336"/>
        </w:trPr>
        <w:tc>
          <w:tcPr>
            <w:tcW w:w="1135" w:type="dxa"/>
            <w:tcBorders>
              <w:top w:val="single" w:sz="6" w:space="0" w:color="auto"/>
              <w:left w:val="single" w:sz="6" w:space="0" w:color="auto"/>
              <w:bottom w:val="single" w:sz="6" w:space="0" w:color="auto"/>
              <w:right w:val="single" w:sz="6" w:space="0" w:color="auto"/>
            </w:tcBorders>
          </w:tcPr>
          <w:p w:rsidR="003C720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sidRPr="00D864C0">
              <w:rPr>
                <w:rFonts w:ascii="Arial" w:eastAsia="Times New Roman" w:hAnsi="Arial" w:cs="Arial"/>
                <w:b/>
                <w:bCs/>
                <w:spacing w:val="8"/>
                <w:sz w:val="20"/>
                <w:szCs w:val="20"/>
                <w:lang w:val="en-US" w:eastAsia="zh-CN"/>
              </w:rPr>
              <w:t>NANIO CCVE (RU)</w:t>
            </w:r>
          </w:p>
          <w:p w:rsidR="003C7200" w:rsidRPr="00D864C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sidRPr="00D864C0">
              <w:rPr>
                <w:rFonts w:ascii="Arial" w:eastAsia="Times New Roman" w:hAnsi="Arial" w:cs="Arial"/>
                <w:b/>
                <w:bCs/>
                <w:spacing w:val="8"/>
                <w:sz w:val="20"/>
                <w:szCs w:val="20"/>
                <w:lang w:val="en-US" w:eastAsia="zh-CN"/>
              </w:rPr>
              <w:t>ExCB/</w:t>
            </w:r>
          </w:p>
          <w:p w:rsidR="003C7200" w:rsidRPr="00D864C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sidRPr="00D864C0">
              <w:rPr>
                <w:rFonts w:ascii="Arial" w:eastAsia="Times New Roman" w:hAnsi="Arial" w:cs="Arial"/>
                <w:b/>
                <w:bCs/>
                <w:spacing w:val="8"/>
                <w:sz w:val="20"/>
                <w:szCs w:val="20"/>
                <w:lang w:val="en-US" w:eastAsia="zh-CN"/>
              </w:rPr>
              <w:t>ExTL</w:t>
            </w:r>
          </w:p>
          <w:p w:rsidR="003C7200" w:rsidRPr="00D864C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p w:rsidR="003C7200" w:rsidRPr="00D864C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340" w:type="dxa"/>
            <w:tcBorders>
              <w:top w:val="single" w:sz="6" w:space="0" w:color="auto"/>
              <w:left w:val="single" w:sz="6" w:space="0" w:color="auto"/>
              <w:bottom w:val="single" w:sz="6" w:space="0" w:color="auto"/>
              <w:right w:val="single" w:sz="6" w:space="0" w:color="auto"/>
            </w:tcBorders>
          </w:tcPr>
          <w:p w:rsidR="003C7200" w:rsidRPr="00D864C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3C7200" w:rsidRPr="00D864C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sidRPr="00D864C0">
              <w:rPr>
                <w:rFonts w:ascii="Arial" w:eastAsia="Times New Roman" w:hAnsi="Arial" w:cs="Arial"/>
                <w:b/>
                <w:bCs/>
                <w:spacing w:val="8"/>
                <w:sz w:val="20"/>
                <w:szCs w:val="20"/>
                <w:lang w:val="en-US" w:eastAsia="zh-CN"/>
              </w:rPr>
              <w:t>Question 1</w:t>
            </w:r>
          </w:p>
        </w:tc>
        <w:tc>
          <w:tcPr>
            <w:tcW w:w="1134" w:type="dxa"/>
            <w:tcBorders>
              <w:top w:val="single" w:sz="6" w:space="0" w:color="auto"/>
              <w:left w:val="single" w:sz="6" w:space="0" w:color="auto"/>
              <w:bottom w:val="single" w:sz="6" w:space="0" w:color="auto"/>
              <w:right w:val="single" w:sz="6" w:space="0" w:color="auto"/>
            </w:tcBorders>
          </w:tcPr>
          <w:p w:rsidR="003C7200" w:rsidRPr="00D864C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sidRPr="00D864C0">
              <w:rPr>
                <w:rFonts w:ascii="Arial" w:eastAsia="Times New Roman" w:hAnsi="Arial" w:cs="Arial"/>
                <w:b/>
                <w:bCs/>
                <w:spacing w:val="8"/>
                <w:sz w:val="20"/>
                <w:szCs w:val="20"/>
                <w:lang w:val="ru-RU" w:eastAsia="zh-CN"/>
              </w:rPr>
              <w:t>Technical</w:t>
            </w:r>
          </w:p>
        </w:tc>
        <w:tc>
          <w:tcPr>
            <w:tcW w:w="3686" w:type="dxa"/>
            <w:tcBorders>
              <w:top w:val="single" w:sz="6" w:space="0" w:color="auto"/>
              <w:left w:val="single" w:sz="6" w:space="0" w:color="auto"/>
              <w:bottom w:val="single" w:sz="6" w:space="0" w:color="auto"/>
              <w:right w:val="single" w:sz="6" w:space="0" w:color="auto"/>
            </w:tcBorders>
          </w:tcPr>
          <w:p w:rsidR="003C7200" w:rsidRPr="00AC4938" w:rsidRDefault="003C7200" w:rsidP="003C7200">
            <w:pPr>
              <w:autoSpaceDE w:val="0"/>
              <w:autoSpaceDN w:val="0"/>
              <w:adjustRightInd w:val="0"/>
              <w:spacing w:after="0" w:line="240" w:lineRule="auto"/>
              <w:jc w:val="both"/>
              <w:rPr>
                <w:rFonts w:ascii="Arial" w:eastAsia="Times New Roman" w:hAnsi="Arial" w:cs="Arial"/>
                <w:bCs/>
                <w:spacing w:val="8"/>
                <w:sz w:val="20"/>
                <w:szCs w:val="20"/>
                <w:lang w:val="en-US" w:eastAsia="zh-CN"/>
              </w:rPr>
            </w:pPr>
            <w:r w:rsidRPr="00721818">
              <w:rPr>
                <w:rFonts w:ascii="Arial" w:eastAsia="Times New Roman" w:hAnsi="Arial" w:cs="Arial"/>
                <w:bCs/>
                <w:spacing w:val="8"/>
                <w:sz w:val="20"/>
                <w:szCs w:val="20"/>
                <w:lang w:val="en-US" w:eastAsia="zh-CN"/>
              </w:rPr>
              <w:t>The Answer to Question 1 does not really answer the Question:</w:t>
            </w:r>
            <w:r w:rsidRPr="00AC4938">
              <w:rPr>
                <w:rFonts w:ascii="Arial" w:eastAsia="Times New Roman" w:hAnsi="Arial" w:cs="Arial"/>
                <w:bCs/>
                <w:spacing w:val="8"/>
                <w:sz w:val="20"/>
                <w:szCs w:val="20"/>
                <w:lang w:val="en-US" w:eastAsia="zh-CN"/>
              </w:rPr>
              <w:t xml:space="preserve">  How is ancillary equipment to be identified in an equipment certificate and in certification drawings?</w:t>
            </w:r>
          </w:p>
          <w:p w:rsidR="003C7200" w:rsidRPr="00721818" w:rsidRDefault="003C7200" w:rsidP="003C7200">
            <w:pPr>
              <w:spacing w:after="0" w:line="240" w:lineRule="auto"/>
              <w:jc w:val="both"/>
              <w:rPr>
                <w:rFonts w:ascii="Arial" w:eastAsia="Times New Roman" w:hAnsi="Arial" w:cs="Arial"/>
                <w:bCs/>
                <w:spacing w:val="8"/>
                <w:sz w:val="20"/>
                <w:szCs w:val="20"/>
                <w:lang w:val="en-US" w:eastAsia="zh-CN"/>
              </w:rPr>
            </w:pPr>
            <w:r w:rsidRPr="00721818">
              <w:rPr>
                <w:rFonts w:ascii="Arial" w:eastAsia="Times New Roman" w:hAnsi="Arial" w:cs="Arial"/>
                <w:bCs/>
                <w:spacing w:val="8"/>
                <w:sz w:val="20"/>
                <w:szCs w:val="20"/>
                <w:lang w:val="en-US" w:eastAsia="zh-CN"/>
              </w:rPr>
              <w:t xml:space="preserve">We suggest to replace </w:t>
            </w:r>
            <w:r>
              <w:rPr>
                <w:rFonts w:ascii="Arial" w:eastAsia="Times New Roman" w:hAnsi="Arial" w:cs="Arial"/>
                <w:bCs/>
                <w:spacing w:val="8"/>
                <w:sz w:val="20"/>
                <w:szCs w:val="20"/>
                <w:lang w:val="en-US" w:eastAsia="zh-CN"/>
              </w:rPr>
              <w:t>the wording</w:t>
            </w:r>
          </w:p>
          <w:p w:rsidR="003C7200" w:rsidRPr="00721818" w:rsidRDefault="003C7200" w:rsidP="003C7200">
            <w:pPr>
              <w:spacing w:after="0" w:line="240" w:lineRule="auto"/>
              <w:jc w:val="both"/>
              <w:rPr>
                <w:rFonts w:ascii="Arial" w:hAnsi="Arial" w:cs="Arial"/>
                <w:sz w:val="20"/>
                <w:szCs w:val="20"/>
                <w:lang w:val="en-US"/>
              </w:rPr>
            </w:pPr>
            <w:r w:rsidRPr="00D864C0">
              <w:rPr>
                <w:rFonts w:ascii="Arial" w:eastAsia="Times New Roman" w:hAnsi="Arial" w:cs="Arial"/>
                <w:bCs/>
                <w:i/>
                <w:spacing w:val="8"/>
                <w:sz w:val="20"/>
                <w:szCs w:val="20"/>
                <w:lang w:val="en-US" w:eastAsia="zh-CN"/>
              </w:rPr>
              <w:t>“</w:t>
            </w:r>
            <w:r w:rsidRPr="00D864C0">
              <w:rPr>
                <w:rFonts w:ascii="Arial" w:hAnsi="Arial" w:cs="Arial"/>
                <w:i/>
                <w:sz w:val="20"/>
                <w:szCs w:val="20"/>
                <w:lang w:val="en-US"/>
              </w:rPr>
              <w:t xml:space="preserve">All ancillary equipment that is used in/with the certified equipment shall be identified by manufacturer and model on the equipment certificate and in the certification drawings” </w:t>
            </w:r>
            <w:r w:rsidRPr="00721818">
              <w:rPr>
                <w:rFonts w:ascii="Arial" w:hAnsi="Arial" w:cs="Arial"/>
                <w:sz w:val="20"/>
                <w:szCs w:val="20"/>
                <w:lang w:val="en-US"/>
              </w:rPr>
              <w:t>by the following text:</w:t>
            </w:r>
          </w:p>
          <w:p w:rsidR="003C7200" w:rsidRPr="00D864C0" w:rsidRDefault="003C7200" w:rsidP="003C7200">
            <w:pPr>
              <w:spacing w:after="0" w:line="240" w:lineRule="auto"/>
              <w:jc w:val="both"/>
              <w:rPr>
                <w:rFonts w:ascii="Arial" w:hAnsi="Arial" w:cs="Arial"/>
                <w:sz w:val="20"/>
                <w:szCs w:val="20"/>
                <w:lang w:val="en-US"/>
              </w:rPr>
            </w:pPr>
          </w:p>
          <w:p w:rsidR="003C7200" w:rsidRPr="00721818" w:rsidRDefault="003C7200" w:rsidP="003C7200">
            <w:pPr>
              <w:jc w:val="both"/>
              <w:rPr>
                <w:rFonts w:ascii="Arial" w:eastAsia="Times New Roman" w:hAnsi="Arial" w:cs="Arial"/>
                <w:b/>
                <w:bCs/>
                <w:spacing w:val="8"/>
                <w:sz w:val="20"/>
                <w:szCs w:val="20"/>
                <w:lang w:val="en-US" w:eastAsia="zh-CN"/>
              </w:rPr>
            </w:pPr>
            <w:r w:rsidRPr="00721818">
              <w:rPr>
                <w:rFonts w:ascii="Arial" w:eastAsia="Times New Roman" w:hAnsi="Arial" w:cs="Arial"/>
                <w:bCs/>
                <w:spacing w:val="8"/>
                <w:sz w:val="20"/>
                <w:szCs w:val="20"/>
                <w:lang w:val="en-US" w:eastAsia="zh-CN"/>
              </w:rPr>
              <w:lastRenderedPageBreak/>
              <w:t>For all ancillary equipment used in certified equipment, the equipment certificate and certification drawings should include the  lists of ancillary equipment with the indication of the model, Ex-marking, manufacturer, manufacturer's country, and the  list of Ex-components used in certified equipment with the indication of the model, Ex-marking, manufacturer, manufacturer's country."</w:t>
            </w:r>
          </w:p>
        </w:tc>
        <w:tc>
          <w:tcPr>
            <w:tcW w:w="3260" w:type="dxa"/>
            <w:tcBorders>
              <w:top w:val="single" w:sz="6" w:space="0" w:color="auto"/>
              <w:left w:val="single" w:sz="6" w:space="0" w:color="auto"/>
              <w:bottom w:val="single" w:sz="6" w:space="0" w:color="auto"/>
              <w:right w:val="single" w:sz="6" w:space="0" w:color="auto"/>
            </w:tcBorders>
            <w:vAlign w:val="center"/>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196" w:type="dxa"/>
            <w:tcBorders>
              <w:top w:val="single" w:sz="6" w:space="0" w:color="auto"/>
              <w:left w:val="single" w:sz="6" w:space="0" w:color="auto"/>
              <w:bottom w:val="single" w:sz="6" w:space="0" w:color="auto"/>
              <w:right w:val="single" w:sz="6" w:space="0" w:color="auto"/>
            </w:tcBorders>
            <w:vAlign w:val="center"/>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r>
      <w:tr w:rsidR="003C7200" w:rsidRPr="00E9539F" w:rsidTr="004D128C">
        <w:trPr>
          <w:trHeight w:val="336"/>
        </w:trPr>
        <w:tc>
          <w:tcPr>
            <w:tcW w:w="1135" w:type="dxa"/>
            <w:tcBorders>
              <w:top w:val="single" w:sz="6" w:space="0" w:color="auto"/>
              <w:left w:val="single" w:sz="6" w:space="0" w:color="auto"/>
              <w:bottom w:val="single" w:sz="6" w:space="0" w:color="auto"/>
              <w:right w:val="single" w:sz="6" w:space="0" w:color="auto"/>
            </w:tcBorders>
          </w:tcPr>
          <w:p w:rsidR="003C7200" w:rsidRPr="00D864C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340" w:type="dxa"/>
            <w:tcBorders>
              <w:top w:val="single" w:sz="6" w:space="0" w:color="auto"/>
              <w:left w:val="single" w:sz="6" w:space="0" w:color="auto"/>
              <w:bottom w:val="single" w:sz="6" w:space="0" w:color="auto"/>
              <w:right w:val="single" w:sz="6" w:space="0" w:color="auto"/>
            </w:tcBorders>
          </w:tcPr>
          <w:p w:rsidR="003C7200" w:rsidRPr="00D864C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3C7200" w:rsidRPr="00D864C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3C7200" w:rsidRPr="00D864C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686" w:type="dxa"/>
            <w:tcBorders>
              <w:top w:val="single" w:sz="6" w:space="0" w:color="auto"/>
              <w:left w:val="single" w:sz="6" w:space="0" w:color="auto"/>
              <w:bottom w:val="single" w:sz="6" w:space="0" w:color="auto"/>
              <w:right w:val="single" w:sz="6" w:space="0" w:color="auto"/>
            </w:tcBorders>
          </w:tcPr>
          <w:p w:rsidR="003C7200" w:rsidRPr="00721818" w:rsidRDefault="003C7200" w:rsidP="00AC4938">
            <w:pPr>
              <w:rPr>
                <w:rFonts w:ascii="Arial" w:hAnsi="Arial" w:cs="Arial"/>
                <w:sz w:val="20"/>
                <w:szCs w:val="20"/>
                <w:lang w:val="en-US"/>
              </w:rPr>
            </w:pPr>
            <w:r>
              <w:rPr>
                <w:rFonts w:ascii="Arial" w:eastAsia="Times New Roman" w:hAnsi="Arial" w:cs="Arial"/>
                <w:bCs/>
                <w:spacing w:val="8"/>
                <w:sz w:val="20"/>
                <w:szCs w:val="20"/>
                <w:lang w:val="en-US" w:eastAsia="zh-CN"/>
              </w:rPr>
              <w:t>In the DS i</w:t>
            </w:r>
            <w:r w:rsidRPr="00721818">
              <w:rPr>
                <w:rFonts w:ascii="Arial" w:eastAsia="Times New Roman" w:hAnsi="Arial" w:cs="Arial"/>
                <w:bCs/>
                <w:spacing w:val="8"/>
                <w:sz w:val="20"/>
                <w:szCs w:val="20"/>
                <w:lang w:val="en-US" w:eastAsia="zh-CN"/>
              </w:rPr>
              <w:t>t is suggested  "lumping together" all types of protection on the first page of the certificate, but not always all types of explosion protection of ancillary equipment must be specified in the Ex-marking of the certified equipment, for example, if certified self-regulating heating cables with the Ex-marking 1Ex db IIC T6 Gb, Extb IIIC T85</w:t>
            </w:r>
            <w:r w:rsidRPr="00DE3BFE">
              <w:rPr>
                <w:rFonts w:ascii="Arial" w:eastAsia="Times New Roman" w:hAnsi="Arial" w:cs="Arial"/>
                <w:bCs/>
                <w:spacing w:val="8"/>
                <w:sz w:val="20"/>
                <w:szCs w:val="20"/>
                <w:vertAlign w:val="superscript"/>
                <w:lang w:val="en-US" w:eastAsia="zh-CN"/>
              </w:rPr>
              <w:t>o</w:t>
            </w:r>
            <w:r w:rsidRPr="00721818">
              <w:rPr>
                <w:rFonts w:ascii="Arial" w:eastAsia="Times New Roman" w:hAnsi="Arial" w:cs="Arial"/>
                <w:bCs/>
                <w:spacing w:val="8"/>
                <w:sz w:val="20"/>
                <w:szCs w:val="20"/>
                <w:lang w:val="en-US" w:eastAsia="zh-CN"/>
              </w:rPr>
              <w:t xml:space="preserve">C Db are embedded inside the enclosure  "d". It makes sense to specify the types of explosion protection of component accessories in certain cases, when, for example, ancillary equipment is placed in the certified equipment and is ultimately </w:t>
            </w:r>
            <w:r w:rsidRPr="00721818">
              <w:rPr>
                <w:rFonts w:ascii="Arial" w:eastAsia="Times New Roman" w:hAnsi="Arial" w:cs="Arial"/>
                <w:bCs/>
                <w:spacing w:val="8"/>
                <w:sz w:val="20"/>
                <w:szCs w:val="20"/>
                <w:lang w:val="en-US" w:eastAsia="zh-CN"/>
              </w:rPr>
              <w:lastRenderedPageBreak/>
              <w:t>structurally and functionally integrated with it (for example, other ancillary equipment is installed in the enclosure of the final product).</w:t>
            </w:r>
          </w:p>
        </w:tc>
        <w:tc>
          <w:tcPr>
            <w:tcW w:w="3260" w:type="dxa"/>
            <w:tcBorders>
              <w:top w:val="single" w:sz="6" w:space="0" w:color="auto"/>
              <w:left w:val="single" w:sz="6" w:space="0" w:color="auto"/>
              <w:bottom w:val="single" w:sz="6" w:space="0" w:color="auto"/>
              <w:right w:val="single" w:sz="6" w:space="0" w:color="auto"/>
            </w:tcBorders>
            <w:vAlign w:val="center"/>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196" w:type="dxa"/>
            <w:tcBorders>
              <w:top w:val="single" w:sz="6" w:space="0" w:color="auto"/>
              <w:left w:val="single" w:sz="6" w:space="0" w:color="auto"/>
              <w:bottom w:val="single" w:sz="6" w:space="0" w:color="auto"/>
              <w:right w:val="single" w:sz="6" w:space="0" w:color="auto"/>
            </w:tcBorders>
            <w:vAlign w:val="center"/>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r>
      <w:tr w:rsidR="003C7200" w:rsidRPr="00E9539F" w:rsidTr="004D128C">
        <w:trPr>
          <w:trHeight w:val="336"/>
        </w:trPr>
        <w:tc>
          <w:tcPr>
            <w:tcW w:w="1135" w:type="dxa"/>
            <w:tcBorders>
              <w:top w:val="single" w:sz="6" w:space="0" w:color="auto"/>
              <w:left w:val="single" w:sz="6" w:space="0" w:color="auto"/>
              <w:bottom w:val="single" w:sz="6" w:space="0" w:color="auto"/>
              <w:right w:val="single" w:sz="6" w:space="0" w:color="auto"/>
            </w:tcBorders>
          </w:tcPr>
          <w:p w:rsidR="003C7200" w:rsidRPr="00721818"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p w:rsidR="003C7200" w:rsidRPr="00721818"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340" w:type="dxa"/>
            <w:tcBorders>
              <w:top w:val="single" w:sz="6" w:space="0" w:color="auto"/>
              <w:left w:val="single" w:sz="6" w:space="0" w:color="auto"/>
              <w:bottom w:val="single" w:sz="6" w:space="0" w:color="auto"/>
              <w:right w:val="single" w:sz="6" w:space="0" w:color="auto"/>
            </w:tcBorders>
          </w:tcPr>
          <w:p w:rsidR="003C7200" w:rsidRPr="00721818"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3C7200" w:rsidRPr="00721818"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3C7200" w:rsidRPr="00721818"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686" w:type="dxa"/>
            <w:tcBorders>
              <w:top w:val="single" w:sz="6" w:space="0" w:color="auto"/>
              <w:left w:val="single" w:sz="6" w:space="0" w:color="auto"/>
              <w:bottom w:val="single" w:sz="6" w:space="0" w:color="auto"/>
              <w:right w:val="single" w:sz="6" w:space="0" w:color="auto"/>
            </w:tcBorders>
          </w:tcPr>
          <w:p w:rsidR="003C7200" w:rsidRPr="00721818" w:rsidRDefault="003C7200" w:rsidP="00AC4938">
            <w:pPr>
              <w:spacing w:after="0" w:line="240" w:lineRule="auto"/>
              <w:rPr>
                <w:rFonts w:ascii="Arial" w:hAnsi="Arial" w:cs="Arial"/>
                <w:color w:val="000000"/>
                <w:sz w:val="20"/>
                <w:szCs w:val="20"/>
                <w:lang w:val="en-US"/>
              </w:rPr>
            </w:pPr>
            <w:r>
              <w:rPr>
                <w:rFonts w:ascii="Arial" w:eastAsia="Times New Roman" w:hAnsi="Arial" w:cs="Arial"/>
                <w:bCs/>
                <w:spacing w:val="8"/>
                <w:sz w:val="20"/>
                <w:szCs w:val="20"/>
                <w:lang w:val="en-US" w:eastAsia="zh-CN"/>
              </w:rPr>
              <w:t>We suggest t</w:t>
            </w:r>
            <w:r w:rsidRPr="00721818">
              <w:rPr>
                <w:rFonts w:ascii="Arial" w:eastAsia="Times New Roman" w:hAnsi="Arial" w:cs="Arial"/>
                <w:bCs/>
                <w:spacing w:val="8"/>
                <w:sz w:val="20"/>
                <w:szCs w:val="20"/>
                <w:lang w:val="en-US" w:eastAsia="zh-CN"/>
              </w:rPr>
              <w:t>o add the words “ for the equipment to be certified” to the last phrase of the Answer to Question 1:</w:t>
            </w:r>
            <w:r w:rsidRPr="00721818">
              <w:rPr>
                <w:rFonts w:ascii="Arial" w:hAnsi="Arial" w:cs="Arial"/>
                <w:color w:val="000000"/>
                <w:sz w:val="20"/>
                <w:szCs w:val="20"/>
                <w:lang w:val="en-US"/>
              </w:rPr>
              <w:t xml:space="preserve"> </w:t>
            </w:r>
          </w:p>
          <w:p w:rsidR="003C7200" w:rsidRPr="00D864C0" w:rsidRDefault="003C7200" w:rsidP="00AC4938">
            <w:pPr>
              <w:spacing w:after="0" w:line="240" w:lineRule="auto"/>
              <w:rPr>
                <w:rFonts w:ascii="Arial" w:hAnsi="Arial" w:cs="Arial"/>
                <w:color w:val="000000"/>
                <w:sz w:val="20"/>
                <w:szCs w:val="20"/>
                <w:lang w:val="en-US"/>
              </w:rPr>
            </w:pPr>
          </w:p>
          <w:p w:rsidR="003C7200" w:rsidRPr="00D864C0" w:rsidRDefault="003C7200" w:rsidP="00AC4938">
            <w:pPr>
              <w:spacing w:after="0" w:line="240" w:lineRule="auto"/>
              <w:rPr>
                <w:rFonts w:ascii="Arial" w:hAnsi="Arial" w:cs="Arial"/>
                <w:color w:val="000000"/>
                <w:sz w:val="20"/>
                <w:szCs w:val="20"/>
                <w:u w:val="single"/>
                <w:lang w:val="en-US"/>
              </w:rPr>
            </w:pPr>
            <w:r w:rsidRPr="00D864C0">
              <w:rPr>
                <w:rFonts w:ascii="Arial" w:hAnsi="Arial" w:cs="Arial"/>
                <w:color w:val="000000"/>
                <w:sz w:val="20"/>
                <w:szCs w:val="20"/>
                <w:lang w:val="en-US"/>
              </w:rPr>
              <w:t xml:space="preserve">The equipment nameplate shall show the correct Ex marking string for </w:t>
            </w:r>
            <w:r w:rsidRPr="00D864C0">
              <w:rPr>
                <w:rFonts w:ascii="Arial" w:hAnsi="Arial" w:cs="Arial"/>
                <w:color w:val="000000"/>
                <w:sz w:val="20"/>
                <w:szCs w:val="20"/>
                <w:u w:val="single"/>
                <w:lang w:val="en-US"/>
              </w:rPr>
              <w:t>the equipment to be certified”</w:t>
            </w:r>
          </w:p>
          <w:p w:rsidR="003C7200" w:rsidRPr="00D864C0" w:rsidRDefault="003C7200" w:rsidP="00AC4938">
            <w:pPr>
              <w:spacing w:after="0" w:line="240" w:lineRule="auto"/>
              <w:rPr>
                <w:rFonts w:ascii="Arial" w:hAnsi="Arial" w:cs="Arial"/>
                <w:color w:val="000000"/>
                <w:sz w:val="20"/>
                <w:szCs w:val="20"/>
                <w:u w:val="single"/>
                <w:lang w:val="en-US"/>
              </w:rPr>
            </w:pPr>
          </w:p>
          <w:p w:rsidR="003C7200" w:rsidRPr="00D864C0" w:rsidRDefault="003C7200" w:rsidP="00AC4938">
            <w:pPr>
              <w:spacing w:after="0" w:line="240" w:lineRule="auto"/>
              <w:rPr>
                <w:rFonts w:ascii="Arial" w:hAnsi="Arial" w:cs="Arial"/>
                <w:color w:val="000000"/>
                <w:sz w:val="20"/>
                <w:szCs w:val="20"/>
                <w:lang w:val="en-US"/>
              </w:rPr>
            </w:pPr>
            <w:r w:rsidRPr="00D864C0">
              <w:rPr>
                <w:rFonts w:ascii="Arial" w:hAnsi="Arial" w:cs="Arial"/>
                <w:color w:val="000000"/>
                <w:sz w:val="20"/>
                <w:szCs w:val="20"/>
                <w:lang w:val="en-US"/>
              </w:rPr>
              <w:t>Otherwise, to adopt the following short wordi</w:t>
            </w:r>
            <w:r>
              <w:rPr>
                <w:rFonts w:ascii="Arial" w:hAnsi="Arial" w:cs="Arial"/>
                <w:color w:val="000000"/>
                <w:sz w:val="20"/>
                <w:szCs w:val="20"/>
                <w:lang w:val="en-US"/>
              </w:rPr>
              <w:t>ng  for the Answer to Question 1</w:t>
            </w:r>
            <w:r w:rsidRPr="00D864C0">
              <w:rPr>
                <w:rFonts w:ascii="Arial" w:hAnsi="Arial" w:cs="Arial"/>
                <w:color w:val="000000"/>
                <w:sz w:val="20"/>
                <w:szCs w:val="20"/>
                <w:lang w:val="en-US"/>
              </w:rPr>
              <w:t>:</w:t>
            </w:r>
          </w:p>
          <w:p w:rsidR="003C7200" w:rsidRPr="00D864C0" w:rsidRDefault="003C7200" w:rsidP="00AC4938">
            <w:pPr>
              <w:spacing w:after="0" w:line="240" w:lineRule="auto"/>
              <w:rPr>
                <w:rFonts w:ascii="Arial" w:hAnsi="Arial" w:cs="Arial"/>
                <w:color w:val="000000"/>
                <w:sz w:val="20"/>
                <w:szCs w:val="20"/>
                <w:lang w:val="en-US"/>
              </w:rPr>
            </w:pPr>
          </w:p>
          <w:p w:rsidR="003C7200" w:rsidRPr="00D864C0" w:rsidRDefault="003C7200" w:rsidP="00AC4938">
            <w:pPr>
              <w:spacing w:after="0" w:line="240" w:lineRule="auto"/>
              <w:rPr>
                <w:rFonts w:ascii="Arial" w:hAnsi="Arial" w:cs="Arial"/>
                <w:color w:val="000000"/>
                <w:sz w:val="20"/>
                <w:szCs w:val="20"/>
                <w:lang w:val="en-US"/>
              </w:rPr>
            </w:pPr>
          </w:p>
          <w:p w:rsidR="003C7200" w:rsidRPr="00D864C0" w:rsidRDefault="003C7200" w:rsidP="00AC4938">
            <w:pPr>
              <w:spacing w:after="0" w:line="240" w:lineRule="auto"/>
              <w:rPr>
                <w:rFonts w:ascii="Arial" w:hAnsi="Arial" w:cs="Arial"/>
                <w:sz w:val="20"/>
                <w:szCs w:val="20"/>
                <w:lang w:val="en-US"/>
              </w:rPr>
            </w:pPr>
            <w:r w:rsidRPr="00D864C0">
              <w:rPr>
                <w:rFonts w:ascii="Arial" w:hAnsi="Arial" w:cs="Arial"/>
                <w:b/>
                <w:color w:val="000000"/>
                <w:sz w:val="20"/>
                <w:szCs w:val="20"/>
                <w:lang w:val="en-US"/>
              </w:rPr>
              <w:t>Answer</w:t>
            </w:r>
            <w:r w:rsidRPr="00D864C0">
              <w:rPr>
                <w:rFonts w:ascii="Arial" w:hAnsi="Arial" w:cs="Arial"/>
                <w:color w:val="000000"/>
                <w:sz w:val="20"/>
                <w:szCs w:val="20"/>
                <w:lang w:val="en-US"/>
              </w:rPr>
              <w:t>:</w:t>
            </w:r>
          </w:p>
          <w:p w:rsidR="003C7200" w:rsidRPr="00AC4938" w:rsidRDefault="003C7200" w:rsidP="00AC4938">
            <w:pPr>
              <w:spacing w:after="0" w:line="240" w:lineRule="auto"/>
              <w:rPr>
                <w:rFonts w:ascii="Arial" w:eastAsia="Times New Roman" w:hAnsi="Arial" w:cs="Arial"/>
                <w:bCs/>
                <w:spacing w:val="8"/>
                <w:sz w:val="20"/>
                <w:szCs w:val="20"/>
                <w:lang w:val="en-US" w:eastAsia="zh-CN"/>
              </w:rPr>
            </w:pPr>
            <w:r w:rsidRPr="00D864C0">
              <w:rPr>
                <w:rFonts w:ascii="Arial" w:hAnsi="Arial" w:cs="Arial"/>
                <w:sz w:val="20"/>
                <w:szCs w:val="20"/>
                <w:lang w:val="en-US"/>
              </w:rPr>
              <w:t>A</w:t>
            </w:r>
            <w:r w:rsidRPr="00AC4938">
              <w:rPr>
                <w:rFonts w:ascii="Arial" w:eastAsia="Times New Roman" w:hAnsi="Arial" w:cs="Arial"/>
                <w:bCs/>
                <w:spacing w:val="8"/>
                <w:sz w:val="20"/>
                <w:szCs w:val="20"/>
                <w:lang w:val="en-US" w:eastAsia="zh-CN"/>
              </w:rPr>
              <w:t>ll ancillary equipment that is used in/with the certified equipment shall be identified by manufacturer, model and Ex-marking of ancillary equipment  on the equipment certificate and in the certification drawings.</w:t>
            </w:r>
          </w:p>
          <w:p w:rsidR="003C7200" w:rsidRPr="00D864C0" w:rsidRDefault="003C7200" w:rsidP="00AC4938">
            <w:pPr>
              <w:spacing w:after="0" w:line="240" w:lineRule="auto"/>
              <w:rPr>
                <w:rFonts w:ascii="Arial" w:hAnsi="Arial" w:cs="Arial"/>
                <w:color w:val="000000"/>
                <w:sz w:val="20"/>
                <w:szCs w:val="20"/>
                <w:lang w:val="en-US"/>
              </w:rPr>
            </w:pPr>
          </w:p>
          <w:p w:rsidR="003C7200" w:rsidRPr="00D864C0" w:rsidRDefault="003C7200" w:rsidP="00AC4938">
            <w:pPr>
              <w:spacing w:after="0" w:line="240" w:lineRule="auto"/>
              <w:rPr>
                <w:rFonts w:ascii="Arial" w:hAnsi="Arial" w:cs="Arial"/>
                <w:color w:val="000000"/>
                <w:sz w:val="20"/>
                <w:szCs w:val="20"/>
                <w:lang w:val="en-US"/>
              </w:rPr>
            </w:pPr>
            <w:r w:rsidRPr="00D864C0">
              <w:rPr>
                <w:rFonts w:ascii="Arial" w:hAnsi="Arial" w:cs="Arial"/>
                <w:color w:val="000000"/>
                <w:sz w:val="20"/>
                <w:szCs w:val="20"/>
                <w:lang w:val="en-US"/>
              </w:rPr>
              <w:t>On the front page of the IECEx certificat</w:t>
            </w:r>
            <w:r>
              <w:rPr>
                <w:rFonts w:ascii="Arial" w:hAnsi="Arial" w:cs="Arial"/>
                <w:color w:val="000000"/>
                <w:sz w:val="20"/>
                <w:szCs w:val="20"/>
                <w:lang w:val="en-US"/>
              </w:rPr>
              <w:t xml:space="preserve">e, the Type of Protection field </w:t>
            </w:r>
            <w:r w:rsidRPr="00D864C0">
              <w:rPr>
                <w:rFonts w:ascii="Arial" w:hAnsi="Arial" w:cs="Arial"/>
                <w:color w:val="000000"/>
                <w:sz w:val="20"/>
                <w:szCs w:val="20"/>
                <w:lang w:val="en-US"/>
              </w:rPr>
              <w:t xml:space="preserve">shall list all types of protection that are applied in the equipment, including the </w:t>
            </w:r>
            <w:r w:rsidRPr="00D864C0">
              <w:rPr>
                <w:rFonts w:ascii="Arial" w:hAnsi="Arial" w:cs="Arial"/>
                <w:color w:val="000000"/>
                <w:sz w:val="20"/>
                <w:szCs w:val="20"/>
                <w:lang w:val="en-US"/>
              </w:rPr>
              <w:lastRenderedPageBreak/>
              <w:t>types of protectio</w:t>
            </w:r>
            <w:r>
              <w:rPr>
                <w:rFonts w:ascii="Arial" w:hAnsi="Arial" w:cs="Arial"/>
                <w:color w:val="000000"/>
                <w:sz w:val="20"/>
                <w:szCs w:val="20"/>
                <w:lang w:val="en-US"/>
              </w:rPr>
              <w:t>n used in the ancillary devices.</w:t>
            </w:r>
          </w:p>
          <w:p w:rsidR="003C7200" w:rsidRPr="00721818" w:rsidRDefault="003C7200" w:rsidP="00AC4938">
            <w:pPr>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vAlign w:val="center"/>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196" w:type="dxa"/>
            <w:tcBorders>
              <w:top w:val="single" w:sz="6" w:space="0" w:color="auto"/>
              <w:left w:val="single" w:sz="6" w:space="0" w:color="auto"/>
              <w:bottom w:val="single" w:sz="6" w:space="0" w:color="auto"/>
              <w:right w:val="single" w:sz="6" w:space="0" w:color="auto"/>
            </w:tcBorders>
            <w:vAlign w:val="center"/>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r>
      <w:tr w:rsidR="003C7200" w:rsidRPr="00E9539F" w:rsidTr="004D128C">
        <w:trPr>
          <w:trHeight w:val="336"/>
        </w:trPr>
        <w:tc>
          <w:tcPr>
            <w:tcW w:w="1135" w:type="dxa"/>
            <w:tcBorders>
              <w:top w:val="single" w:sz="6" w:space="0" w:color="auto"/>
              <w:left w:val="single" w:sz="6" w:space="0" w:color="auto"/>
              <w:bottom w:val="single" w:sz="6" w:space="0" w:color="auto"/>
              <w:right w:val="single" w:sz="6" w:space="0" w:color="auto"/>
            </w:tcBorders>
          </w:tcPr>
          <w:p w:rsidR="003C7200" w:rsidRPr="00D864C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sidRPr="00D864C0">
              <w:rPr>
                <w:rFonts w:ascii="Arial" w:eastAsia="Times New Roman" w:hAnsi="Arial" w:cs="Arial"/>
                <w:b/>
                <w:bCs/>
                <w:spacing w:val="8"/>
                <w:sz w:val="20"/>
                <w:szCs w:val="20"/>
                <w:lang w:val="en-US" w:eastAsia="zh-CN"/>
              </w:rPr>
              <w:t>ExCB/</w:t>
            </w:r>
          </w:p>
          <w:p w:rsidR="003C7200" w:rsidRPr="00D864C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sidRPr="00D864C0">
              <w:rPr>
                <w:rFonts w:ascii="Arial" w:eastAsia="Times New Roman" w:hAnsi="Arial" w:cs="Arial"/>
                <w:b/>
                <w:bCs/>
                <w:spacing w:val="8"/>
                <w:sz w:val="20"/>
                <w:szCs w:val="20"/>
                <w:lang w:val="en-US" w:eastAsia="zh-CN"/>
              </w:rPr>
              <w:t>ExTL NANIO CCVE (RU</w:t>
            </w:r>
          </w:p>
        </w:tc>
        <w:tc>
          <w:tcPr>
            <w:tcW w:w="1340" w:type="dxa"/>
            <w:tcBorders>
              <w:top w:val="single" w:sz="6" w:space="0" w:color="auto"/>
              <w:left w:val="single" w:sz="6" w:space="0" w:color="auto"/>
              <w:bottom w:val="single" w:sz="6" w:space="0" w:color="auto"/>
              <w:right w:val="single" w:sz="6" w:space="0" w:color="auto"/>
            </w:tcBorders>
          </w:tcPr>
          <w:p w:rsidR="003C7200" w:rsidRPr="00D864C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3C7200" w:rsidRPr="00D864C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sidRPr="00D864C0">
              <w:rPr>
                <w:rFonts w:ascii="Arial" w:eastAsia="Times New Roman" w:hAnsi="Arial" w:cs="Arial"/>
                <w:b/>
                <w:bCs/>
                <w:spacing w:val="8"/>
                <w:sz w:val="20"/>
                <w:szCs w:val="20"/>
                <w:lang w:val="en-US" w:eastAsia="zh-CN"/>
              </w:rPr>
              <w:t>Question 2</w:t>
            </w:r>
          </w:p>
        </w:tc>
        <w:tc>
          <w:tcPr>
            <w:tcW w:w="1134" w:type="dxa"/>
            <w:tcBorders>
              <w:top w:val="single" w:sz="6" w:space="0" w:color="auto"/>
              <w:left w:val="single" w:sz="6" w:space="0" w:color="auto"/>
              <w:bottom w:val="single" w:sz="6" w:space="0" w:color="auto"/>
              <w:right w:val="single" w:sz="6" w:space="0" w:color="auto"/>
            </w:tcBorders>
          </w:tcPr>
          <w:p w:rsidR="003C7200" w:rsidRPr="00D864C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sidRPr="00D864C0">
              <w:rPr>
                <w:rFonts w:ascii="Arial" w:eastAsia="Times New Roman" w:hAnsi="Arial" w:cs="Arial"/>
                <w:b/>
                <w:bCs/>
                <w:spacing w:val="8"/>
                <w:sz w:val="20"/>
                <w:szCs w:val="20"/>
                <w:lang w:val="en-US" w:eastAsia="zh-CN"/>
              </w:rPr>
              <w:t>Technical</w:t>
            </w:r>
          </w:p>
        </w:tc>
        <w:tc>
          <w:tcPr>
            <w:tcW w:w="3686" w:type="dxa"/>
            <w:tcBorders>
              <w:top w:val="single" w:sz="6" w:space="0" w:color="auto"/>
              <w:left w:val="single" w:sz="6" w:space="0" w:color="auto"/>
              <w:bottom w:val="single" w:sz="6" w:space="0" w:color="auto"/>
              <w:right w:val="single" w:sz="6" w:space="0" w:color="auto"/>
            </w:tcBorders>
          </w:tcPr>
          <w:p w:rsidR="003C7200" w:rsidRPr="00D864C0" w:rsidRDefault="003C7200" w:rsidP="003C7200">
            <w:pPr>
              <w:widowControl w:val="0"/>
              <w:snapToGrid w:val="0"/>
              <w:spacing w:after="0" w:line="240" w:lineRule="auto"/>
              <w:rPr>
                <w:rFonts w:ascii="Arial" w:eastAsia="Times New Roman" w:hAnsi="Arial" w:cs="Arial"/>
                <w:b/>
                <w:bCs/>
                <w:spacing w:val="8"/>
                <w:sz w:val="20"/>
                <w:szCs w:val="20"/>
                <w:lang w:val="en-US" w:eastAsia="zh-CN"/>
              </w:rPr>
            </w:pPr>
            <w:r w:rsidRPr="00D864C0">
              <w:rPr>
                <w:rFonts w:ascii="Arial" w:eastAsia="Times New Roman" w:hAnsi="Arial" w:cs="Arial"/>
                <w:b/>
                <w:bCs/>
                <w:spacing w:val="8"/>
                <w:sz w:val="20"/>
                <w:szCs w:val="20"/>
                <w:lang w:val="en-US" w:eastAsia="zh-CN"/>
              </w:rPr>
              <w:t>Question 2</w:t>
            </w:r>
          </w:p>
          <w:p w:rsidR="003C7200" w:rsidRPr="00721818" w:rsidRDefault="003C7200" w:rsidP="003C7200">
            <w:pPr>
              <w:rPr>
                <w:rFonts w:ascii="Arial" w:hAnsi="Arial" w:cs="Arial"/>
                <w:sz w:val="20"/>
                <w:szCs w:val="20"/>
                <w:lang w:val="en-US"/>
              </w:rPr>
            </w:pPr>
            <w:r w:rsidRPr="00D864C0">
              <w:rPr>
                <w:rFonts w:ascii="Arial" w:eastAsia="Times New Roman" w:hAnsi="Arial" w:cs="Arial"/>
                <w:bCs/>
                <w:spacing w:val="8"/>
                <w:sz w:val="20"/>
                <w:szCs w:val="20"/>
                <w:lang w:val="en-US" w:eastAsia="zh-CN"/>
              </w:rPr>
              <w:t>We support Option B under reservation</w:t>
            </w:r>
            <w:r w:rsidRPr="00D864C0">
              <w:rPr>
                <w:rStyle w:val="tlid-translationtranslation"/>
                <w:rFonts w:ascii="Arial" w:hAnsi="Arial" w:cs="Arial"/>
                <w:sz w:val="20"/>
                <w:szCs w:val="20"/>
                <w:lang w:val="en"/>
              </w:rPr>
              <w:t xml:space="preserve"> from the previous paragraph</w:t>
            </w:r>
            <w:r w:rsidRPr="00721818">
              <w:rPr>
                <w:rStyle w:val="tlid-translationtranslation"/>
                <w:rFonts w:ascii="Arial" w:hAnsi="Arial" w:cs="Arial"/>
                <w:sz w:val="20"/>
                <w:szCs w:val="20"/>
                <w:lang w:val="en"/>
              </w:rPr>
              <w:t>: “</w:t>
            </w:r>
            <w:r w:rsidRPr="00721818">
              <w:rPr>
                <w:rFonts w:ascii="Arial" w:eastAsia="Times New Roman" w:hAnsi="Arial" w:cs="Arial"/>
                <w:bCs/>
                <w:spacing w:val="8"/>
                <w:sz w:val="20"/>
                <w:szCs w:val="20"/>
                <w:lang w:val="en-US" w:eastAsia="zh-CN"/>
              </w:rPr>
              <w:t>It makes sense to specify the types of explosion protection of component accessories in certain cases, when, for example, ancillary equipment is placed in the certified equipment and is ultimately structurally and functionally integrated with it (for example, other ancillary equipment is installed in the enclosure of the final product).</w:t>
            </w:r>
          </w:p>
        </w:tc>
        <w:tc>
          <w:tcPr>
            <w:tcW w:w="3260" w:type="dxa"/>
            <w:tcBorders>
              <w:top w:val="single" w:sz="6" w:space="0" w:color="auto"/>
              <w:left w:val="single" w:sz="6" w:space="0" w:color="auto"/>
              <w:bottom w:val="single" w:sz="6" w:space="0" w:color="auto"/>
              <w:right w:val="single" w:sz="6" w:space="0" w:color="auto"/>
            </w:tcBorders>
            <w:vAlign w:val="center"/>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196" w:type="dxa"/>
            <w:tcBorders>
              <w:top w:val="single" w:sz="6" w:space="0" w:color="auto"/>
              <w:left w:val="single" w:sz="6" w:space="0" w:color="auto"/>
              <w:bottom w:val="single" w:sz="6" w:space="0" w:color="auto"/>
              <w:right w:val="single" w:sz="6" w:space="0" w:color="auto"/>
            </w:tcBorders>
            <w:vAlign w:val="center"/>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r>
      <w:tr w:rsidR="003C7200" w:rsidRPr="00E9539F" w:rsidTr="004D128C">
        <w:trPr>
          <w:trHeight w:val="336"/>
        </w:trPr>
        <w:tc>
          <w:tcPr>
            <w:tcW w:w="1135" w:type="dxa"/>
            <w:tcBorders>
              <w:top w:val="single" w:sz="6" w:space="0" w:color="auto"/>
              <w:left w:val="single" w:sz="6" w:space="0" w:color="auto"/>
              <w:bottom w:val="single" w:sz="6" w:space="0" w:color="auto"/>
              <w:right w:val="single" w:sz="6" w:space="0" w:color="auto"/>
            </w:tcBorders>
          </w:tcPr>
          <w:p w:rsidR="003C7200" w:rsidRPr="00D864C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sidRPr="00D864C0">
              <w:rPr>
                <w:rFonts w:ascii="Arial" w:eastAsia="Times New Roman" w:hAnsi="Arial" w:cs="Arial"/>
                <w:b/>
                <w:bCs/>
                <w:spacing w:val="8"/>
                <w:sz w:val="20"/>
                <w:szCs w:val="20"/>
                <w:lang w:val="en-US" w:eastAsia="zh-CN"/>
              </w:rPr>
              <w:t>ExCB/</w:t>
            </w:r>
          </w:p>
          <w:p w:rsidR="003C7200" w:rsidRPr="00D864C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sidRPr="00D864C0">
              <w:rPr>
                <w:rFonts w:ascii="Arial" w:eastAsia="Times New Roman" w:hAnsi="Arial" w:cs="Arial"/>
                <w:b/>
                <w:bCs/>
                <w:spacing w:val="8"/>
                <w:sz w:val="20"/>
                <w:szCs w:val="20"/>
                <w:lang w:val="en-US" w:eastAsia="zh-CN"/>
              </w:rPr>
              <w:t>ExTL NANIO CCVE (RU)</w:t>
            </w:r>
          </w:p>
          <w:p w:rsidR="003C7200" w:rsidRPr="00D864C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340" w:type="dxa"/>
            <w:tcBorders>
              <w:top w:val="single" w:sz="6" w:space="0" w:color="auto"/>
              <w:left w:val="single" w:sz="6" w:space="0" w:color="auto"/>
              <w:bottom w:val="single" w:sz="6" w:space="0" w:color="auto"/>
              <w:right w:val="single" w:sz="6" w:space="0" w:color="auto"/>
            </w:tcBorders>
          </w:tcPr>
          <w:p w:rsidR="003C7200" w:rsidRPr="00D864C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3C7200" w:rsidRPr="00D864C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3C7200" w:rsidRPr="00D864C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sidRPr="00D864C0">
              <w:rPr>
                <w:rFonts w:ascii="Arial" w:eastAsia="Times New Roman" w:hAnsi="Arial" w:cs="Arial"/>
                <w:b/>
                <w:bCs/>
                <w:spacing w:val="8"/>
                <w:sz w:val="20"/>
                <w:szCs w:val="20"/>
                <w:lang w:val="en-US" w:eastAsia="zh-CN"/>
              </w:rPr>
              <w:t>General</w:t>
            </w:r>
          </w:p>
        </w:tc>
        <w:tc>
          <w:tcPr>
            <w:tcW w:w="3686" w:type="dxa"/>
            <w:tcBorders>
              <w:top w:val="single" w:sz="6" w:space="0" w:color="auto"/>
              <w:left w:val="single" w:sz="6" w:space="0" w:color="auto"/>
              <w:bottom w:val="single" w:sz="6" w:space="0" w:color="auto"/>
              <w:right w:val="single" w:sz="6" w:space="0" w:color="auto"/>
            </w:tcBorders>
          </w:tcPr>
          <w:p w:rsidR="003C7200" w:rsidRPr="00D864C0" w:rsidRDefault="003C7200" w:rsidP="003C7200">
            <w:pPr>
              <w:widowControl w:val="0"/>
              <w:snapToGrid w:val="0"/>
              <w:spacing w:after="0" w:line="240" w:lineRule="auto"/>
              <w:rPr>
                <w:rFonts w:ascii="Arial" w:eastAsia="Times New Roman" w:hAnsi="Arial" w:cs="Arial"/>
                <w:bCs/>
                <w:spacing w:val="8"/>
                <w:sz w:val="20"/>
                <w:szCs w:val="20"/>
                <w:lang w:val="en-US" w:eastAsia="zh-CN"/>
              </w:rPr>
            </w:pPr>
            <w:r w:rsidRPr="00D864C0">
              <w:rPr>
                <w:rFonts w:ascii="Arial" w:eastAsia="Times New Roman" w:hAnsi="Arial" w:cs="Arial"/>
                <w:bCs/>
                <w:spacing w:val="8"/>
                <w:sz w:val="20"/>
                <w:szCs w:val="20"/>
                <w:lang w:val="en-US" w:eastAsia="zh-CN"/>
              </w:rPr>
              <w:t>We consider that this DS should also address the issue of specifying the applicable standards.</w:t>
            </w:r>
          </w:p>
          <w:p w:rsidR="003C7200" w:rsidRPr="00721818" w:rsidRDefault="003C7200" w:rsidP="003C7200">
            <w:pPr>
              <w:spacing w:before="100" w:beforeAutospacing="1" w:after="100" w:afterAutospacing="1" w:line="240" w:lineRule="auto"/>
              <w:rPr>
                <w:rFonts w:ascii="Arial" w:eastAsia="Times New Roman" w:hAnsi="Arial" w:cs="Arial"/>
                <w:sz w:val="20"/>
                <w:szCs w:val="20"/>
                <w:lang w:val="en-US" w:eastAsia="ru-RU"/>
              </w:rPr>
            </w:pPr>
            <w:r w:rsidRPr="00D864C0">
              <w:rPr>
                <w:rFonts w:ascii="Arial" w:eastAsia="Times New Roman" w:hAnsi="Arial" w:cs="Arial"/>
                <w:bCs/>
                <w:spacing w:val="8"/>
                <w:sz w:val="20"/>
                <w:szCs w:val="20"/>
                <w:lang w:val="en-US" w:eastAsia="zh-CN"/>
              </w:rPr>
              <w:t>Types of explosion protection implemented in ancillary equipment can be confirmed by versions of standards other than those used in the final equipment.</w:t>
            </w:r>
          </w:p>
          <w:p w:rsidR="003C7200" w:rsidRPr="00721818" w:rsidRDefault="003C7200" w:rsidP="003C7200">
            <w:pPr>
              <w:rPr>
                <w:rFonts w:ascii="Arial" w:hAnsi="Arial" w:cs="Arial"/>
                <w:sz w:val="20"/>
                <w:szCs w:val="20"/>
                <w:lang w:val="en-US"/>
              </w:rPr>
            </w:pPr>
          </w:p>
        </w:tc>
        <w:tc>
          <w:tcPr>
            <w:tcW w:w="3260" w:type="dxa"/>
            <w:tcBorders>
              <w:top w:val="single" w:sz="6" w:space="0" w:color="auto"/>
              <w:left w:val="single" w:sz="6" w:space="0" w:color="auto"/>
              <w:bottom w:val="single" w:sz="6" w:space="0" w:color="auto"/>
              <w:right w:val="single" w:sz="6" w:space="0" w:color="auto"/>
            </w:tcBorders>
            <w:vAlign w:val="center"/>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196" w:type="dxa"/>
            <w:tcBorders>
              <w:top w:val="single" w:sz="6" w:space="0" w:color="auto"/>
              <w:left w:val="single" w:sz="6" w:space="0" w:color="auto"/>
              <w:bottom w:val="single" w:sz="6" w:space="0" w:color="auto"/>
              <w:right w:val="single" w:sz="6" w:space="0" w:color="auto"/>
            </w:tcBorders>
            <w:vAlign w:val="center"/>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r>
      <w:tr w:rsidR="003C7200" w:rsidRPr="00E9539F" w:rsidTr="004D128C">
        <w:trPr>
          <w:trHeight w:val="336"/>
        </w:trPr>
        <w:tc>
          <w:tcPr>
            <w:tcW w:w="1135" w:type="dxa"/>
            <w:tcBorders>
              <w:top w:val="single" w:sz="6" w:space="0" w:color="auto"/>
              <w:left w:val="single" w:sz="6" w:space="0" w:color="auto"/>
              <w:bottom w:val="single" w:sz="6" w:space="0" w:color="auto"/>
              <w:right w:val="single" w:sz="6" w:space="0" w:color="auto"/>
            </w:tcBorders>
          </w:tcPr>
          <w:p w:rsidR="003C720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lastRenderedPageBreak/>
              <w:t>NCC</w:t>
            </w:r>
          </w:p>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BR</w:t>
            </w:r>
          </w:p>
        </w:tc>
        <w:tc>
          <w:tcPr>
            <w:tcW w:w="1340" w:type="dxa"/>
            <w:tcBorders>
              <w:top w:val="single" w:sz="6" w:space="0" w:color="auto"/>
              <w:left w:val="single" w:sz="6" w:space="0" w:color="auto"/>
              <w:bottom w:val="single" w:sz="6" w:space="0" w:color="auto"/>
              <w:right w:val="single" w:sz="6" w:space="0" w:color="auto"/>
            </w:tcBorders>
            <w:vAlign w:val="center"/>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vAlign w:val="center"/>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vAlign w:val="center"/>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686" w:type="dxa"/>
            <w:tcBorders>
              <w:top w:val="single" w:sz="6" w:space="0" w:color="auto"/>
              <w:left w:val="single" w:sz="6" w:space="0" w:color="auto"/>
              <w:bottom w:val="single" w:sz="6" w:space="0" w:color="auto"/>
              <w:right w:val="single" w:sz="6" w:space="0" w:color="auto"/>
            </w:tcBorders>
            <w:vAlign w:val="center"/>
          </w:tcPr>
          <w:p w:rsidR="003C720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Question 1 (identification): we agree.</w:t>
            </w:r>
          </w:p>
          <w:p w:rsidR="003C720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Question 2 (marking): we agree - option a.</w:t>
            </w:r>
          </w:p>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vAlign w:val="center"/>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196" w:type="dxa"/>
            <w:tcBorders>
              <w:top w:val="single" w:sz="6" w:space="0" w:color="auto"/>
              <w:left w:val="single" w:sz="6" w:space="0" w:color="auto"/>
              <w:bottom w:val="single" w:sz="6" w:space="0" w:color="auto"/>
              <w:right w:val="single" w:sz="6" w:space="0" w:color="auto"/>
            </w:tcBorders>
            <w:vAlign w:val="center"/>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r>
      <w:tr w:rsidR="003C7200" w:rsidRPr="009D6FA0"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3C720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NEPSI</w:t>
            </w:r>
            <w:r>
              <w:rPr>
                <w:rFonts w:ascii="Arial" w:eastAsia="Times New Roman" w:hAnsi="Arial" w:cs="Arial"/>
                <w:b/>
                <w:bCs/>
                <w:spacing w:val="8"/>
                <w:sz w:val="20"/>
                <w:szCs w:val="20"/>
                <w:lang w:val="en-US" w:eastAsia="zh-CN"/>
              </w:rPr>
              <w:br/>
              <w:t>CN</w:t>
            </w:r>
          </w:p>
        </w:tc>
        <w:tc>
          <w:tcPr>
            <w:tcW w:w="1340"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3C720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G</w:t>
            </w:r>
          </w:p>
        </w:tc>
        <w:tc>
          <w:tcPr>
            <w:tcW w:w="3686" w:type="dxa"/>
            <w:tcBorders>
              <w:top w:val="single" w:sz="6" w:space="0" w:color="auto"/>
              <w:left w:val="single" w:sz="6" w:space="0" w:color="auto"/>
              <w:bottom w:val="single" w:sz="6" w:space="0" w:color="auto"/>
              <w:right w:val="single" w:sz="6" w:space="0" w:color="auto"/>
            </w:tcBorders>
          </w:tcPr>
          <w:p w:rsidR="003C7200" w:rsidRDefault="003C7200" w:rsidP="003C7200">
            <w:pPr>
              <w:widowControl w:val="0"/>
              <w:snapToGrid w:val="0"/>
              <w:spacing w:after="0" w:line="240" w:lineRule="auto"/>
              <w:rPr>
                <w:rFonts w:ascii="Arial" w:eastAsia="Times New Roman" w:hAnsi="Arial" w:cs="Arial"/>
                <w:b/>
                <w:bCs/>
                <w:spacing w:val="8"/>
                <w:sz w:val="20"/>
                <w:szCs w:val="20"/>
                <w:lang w:val="en-US" w:eastAsia="zh-CN"/>
              </w:rPr>
            </w:pPr>
            <w:r w:rsidRPr="008C747A">
              <w:rPr>
                <w:rFonts w:ascii="Arial" w:eastAsia="Times New Roman" w:hAnsi="Arial" w:cs="Arial"/>
                <w:b/>
                <w:bCs/>
                <w:spacing w:val="8"/>
                <w:sz w:val="20"/>
                <w:szCs w:val="20"/>
                <w:lang w:val="en-US" w:eastAsia="zh-CN"/>
              </w:rPr>
              <w:t>We support the draft DS ExTAG/606A/CD.</w:t>
            </w:r>
          </w:p>
          <w:p w:rsidR="003C7200" w:rsidRPr="00C4387A" w:rsidRDefault="003C7200" w:rsidP="003C7200">
            <w:pPr>
              <w:widowControl w:val="0"/>
              <w:snapToGrid w:val="0"/>
              <w:spacing w:after="0" w:line="240" w:lineRule="auto"/>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3C7200" w:rsidRDefault="003C7200" w:rsidP="003C7200">
            <w:pPr>
              <w:widowControl w:val="0"/>
              <w:snapToGrid w:val="0"/>
              <w:spacing w:after="0" w:line="240" w:lineRule="auto"/>
              <w:rPr>
                <w:rFonts w:ascii="Arial" w:eastAsia="Times New Roman" w:hAnsi="Arial" w:cs="Arial"/>
                <w:b/>
                <w:bCs/>
                <w:spacing w:val="8"/>
                <w:sz w:val="20"/>
                <w:szCs w:val="20"/>
                <w:lang w:val="en-US" w:eastAsia="zh-CN"/>
              </w:rPr>
            </w:pPr>
          </w:p>
        </w:tc>
        <w:tc>
          <w:tcPr>
            <w:tcW w:w="3196"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r>
      <w:tr w:rsidR="003C7200" w:rsidRPr="009D6FA0"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3C720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PTB</w:t>
            </w:r>
          </w:p>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DE</w:t>
            </w:r>
          </w:p>
        </w:tc>
        <w:tc>
          <w:tcPr>
            <w:tcW w:w="1340"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Ge</w:t>
            </w:r>
          </w:p>
        </w:tc>
        <w:tc>
          <w:tcPr>
            <w:tcW w:w="3686" w:type="dxa"/>
            <w:tcBorders>
              <w:top w:val="single" w:sz="6" w:space="0" w:color="auto"/>
              <w:left w:val="single" w:sz="6" w:space="0" w:color="auto"/>
              <w:bottom w:val="single" w:sz="6" w:space="0" w:color="auto"/>
              <w:right w:val="single" w:sz="6" w:space="0" w:color="auto"/>
            </w:tcBorders>
          </w:tcPr>
          <w:p w:rsidR="003C7200" w:rsidRPr="00C4387A" w:rsidRDefault="003C7200" w:rsidP="003C7200">
            <w:pPr>
              <w:widowControl w:val="0"/>
              <w:snapToGrid w:val="0"/>
              <w:spacing w:after="0" w:line="240" w:lineRule="auto"/>
              <w:rPr>
                <w:rFonts w:ascii="Arial" w:eastAsia="Times New Roman" w:hAnsi="Arial" w:cs="Arial"/>
                <w:b/>
                <w:bCs/>
                <w:spacing w:val="8"/>
                <w:sz w:val="20"/>
                <w:szCs w:val="20"/>
                <w:lang w:val="en-US" w:eastAsia="zh-CN"/>
              </w:rPr>
            </w:pPr>
            <w:r w:rsidRPr="00C4387A">
              <w:rPr>
                <w:rFonts w:ascii="Arial" w:eastAsia="Times New Roman" w:hAnsi="Arial" w:cs="Arial"/>
                <w:b/>
                <w:bCs/>
                <w:spacing w:val="8"/>
                <w:sz w:val="20"/>
                <w:szCs w:val="20"/>
                <w:lang w:val="en-US" w:eastAsia="zh-CN"/>
              </w:rPr>
              <w:t xml:space="preserve">The DS is too unspecific in its present form. A number of </w:t>
            </w:r>
            <w:r>
              <w:rPr>
                <w:rFonts w:ascii="Arial" w:eastAsia="Times New Roman" w:hAnsi="Arial" w:cs="Arial"/>
                <w:b/>
                <w:bCs/>
                <w:spacing w:val="8"/>
                <w:sz w:val="20"/>
                <w:szCs w:val="20"/>
                <w:lang w:val="en-US" w:eastAsia="zh-CN"/>
              </w:rPr>
              <w:t>certified equipment</w:t>
            </w:r>
            <w:r w:rsidRPr="00C4387A">
              <w:rPr>
                <w:rFonts w:ascii="Arial" w:eastAsia="Times New Roman" w:hAnsi="Arial" w:cs="Arial"/>
                <w:b/>
                <w:bCs/>
                <w:spacing w:val="8"/>
                <w:sz w:val="20"/>
                <w:szCs w:val="20"/>
                <w:lang w:val="en-US" w:eastAsia="zh-CN"/>
              </w:rPr>
              <w:t xml:space="preserve"> that are sold with an </w:t>
            </w:r>
            <w:r>
              <w:rPr>
                <w:rFonts w:ascii="Arial" w:eastAsia="Times New Roman" w:hAnsi="Arial" w:cs="Arial"/>
                <w:b/>
                <w:bCs/>
                <w:spacing w:val="8"/>
                <w:sz w:val="20"/>
                <w:szCs w:val="20"/>
                <w:lang w:val="en-US" w:eastAsia="zh-CN"/>
              </w:rPr>
              <w:t>ancillary</w:t>
            </w:r>
            <w:r w:rsidRPr="00C4387A">
              <w:rPr>
                <w:rFonts w:ascii="Arial" w:eastAsia="Times New Roman" w:hAnsi="Arial" w:cs="Arial"/>
                <w:b/>
                <w:bCs/>
                <w:spacing w:val="8"/>
                <w:sz w:val="20"/>
                <w:szCs w:val="20"/>
                <w:lang w:val="en-US" w:eastAsia="zh-CN"/>
              </w:rPr>
              <w:t xml:space="preserve"> device do not require these restrictions (example: In case of a frequency-converter operated flameproof motor, the suitability for operation on the frequency converter is certified across-the-board. The information which frequency converter can be installed has no safety-related value for the end user and does not have to be included in the certificate</w:t>
            </w:r>
            <w:r>
              <w:rPr>
                <w:rFonts w:ascii="Arial" w:eastAsia="Times New Roman" w:hAnsi="Arial" w:cs="Arial"/>
                <w:b/>
                <w:bCs/>
                <w:spacing w:val="8"/>
                <w:sz w:val="20"/>
                <w:szCs w:val="20"/>
                <w:lang w:val="en-US" w:eastAsia="zh-CN"/>
              </w:rPr>
              <w:t>. I</w:t>
            </w:r>
            <w:r w:rsidRPr="00C4387A">
              <w:rPr>
                <w:rFonts w:ascii="Arial" w:eastAsia="Times New Roman" w:hAnsi="Arial" w:cs="Arial"/>
                <w:b/>
                <w:bCs/>
                <w:spacing w:val="8"/>
                <w:sz w:val="20"/>
                <w:szCs w:val="20"/>
                <w:lang w:val="en-US" w:eastAsia="zh-CN"/>
              </w:rPr>
              <w:t xml:space="preserve">t is sufficient to document the information on the frequency converter in the approval documents). </w:t>
            </w:r>
          </w:p>
          <w:p w:rsidR="003C7200" w:rsidRPr="00C4387A" w:rsidRDefault="003C7200" w:rsidP="003C7200">
            <w:pPr>
              <w:widowControl w:val="0"/>
              <w:snapToGrid w:val="0"/>
              <w:spacing w:after="0" w:line="240" w:lineRule="auto"/>
              <w:rPr>
                <w:rFonts w:ascii="Arial" w:eastAsia="Times New Roman" w:hAnsi="Arial" w:cs="Arial"/>
                <w:b/>
                <w:bCs/>
                <w:spacing w:val="8"/>
                <w:sz w:val="20"/>
                <w:szCs w:val="20"/>
                <w:lang w:val="en-US" w:eastAsia="zh-CN"/>
              </w:rPr>
            </w:pPr>
            <w:r w:rsidRPr="00C4387A">
              <w:rPr>
                <w:rFonts w:ascii="Arial" w:eastAsia="Times New Roman" w:hAnsi="Arial" w:cs="Arial"/>
                <w:b/>
                <w:bCs/>
                <w:spacing w:val="8"/>
                <w:sz w:val="20"/>
                <w:szCs w:val="20"/>
                <w:lang w:val="en-US" w:eastAsia="zh-CN"/>
              </w:rPr>
              <w:t xml:space="preserve">For large equipment that include many separately certified ancillary </w:t>
            </w:r>
            <w:r>
              <w:rPr>
                <w:rFonts w:ascii="Arial" w:eastAsia="Times New Roman" w:hAnsi="Arial" w:cs="Arial"/>
                <w:b/>
                <w:bCs/>
                <w:spacing w:val="8"/>
                <w:sz w:val="20"/>
                <w:szCs w:val="20"/>
                <w:lang w:val="en-US" w:eastAsia="zh-CN"/>
              </w:rPr>
              <w:t>equipment</w:t>
            </w:r>
            <w:r w:rsidRPr="00C4387A">
              <w:rPr>
                <w:rFonts w:ascii="Arial" w:eastAsia="Times New Roman" w:hAnsi="Arial" w:cs="Arial"/>
                <w:b/>
                <w:bCs/>
                <w:spacing w:val="8"/>
                <w:sz w:val="20"/>
                <w:szCs w:val="20"/>
                <w:lang w:val="en-US" w:eastAsia="zh-CN"/>
              </w:rPr>
              <w:t xml:space="preserve">, it makes sense, as written in the DS, to use the </w:t>
            </w:r>
            <w:r w:rsidRPr="00C4387A">
              <w:rPr>
                <w:rFonts w:ascii="Arial" w:eastAsia="Times New Roman" w:hAnsi="Arial" w:cs="Arial"/>
                <w:b/>
                <w:bCs/>
                <w:spacing w:val="8"/>
                <w:sz w:val="20"/>
                <w:szCs w:val="20"/>
                <w:lang w:val="en-US" w:eastAsia="zh-CN"/>
              </w:rPr>
              <w:lastRenderedPageBreak/>
              <w:t>marking to identify all the type of protection involved. However, this should be desired by the manufacturer and not be required by the CB. Therefore</w:t>
            </w:r>
            <w:r>
              <w:rPr>
                <w:rFonts w:ascii="Arial" w:eastAsia="Times New Roman" w:hAnsi="Arial" w:cs="Arial"/>
                <w:b/>
                <w:bCs/>
                <w:spacing w:val="8"/>
                <w:sz w:val="20"/>
                <w:szCs w:val="20"/>
                <w:lang w:val="en-US" w:eastAsia="zh-CN"/>
              </w:rPr>
              <w:t>,</w:t>
            </w:r>
            <w:r w:rsidRPr="00C4387A">
              <w:rPr>
                <w:rFonts w:ascii="Arial" w:eastAsia="Times New Roman" w:hAnsi="Arial" w:cs="Arial"/>
                <w:b/>
                <w:bCs/>
                <w:spacing w:val="8"/>
                <w:sz w:val="20"/>
                <w:szCs w:val="20"/>
                <w:lang w:val="en-US" w:eastAsia="zh-CN"/>
              </w:rPr>
              <w:t xml:space="preserve"> </w:t>
            </w:r>
            <w:r>
              <w:rPr>
                <w:rFonts w:ascii="Arial" w:eastAsia="Times New Roman" w:hAnsi="Arial" w:cs="Arial"/>
                <w:b/>
                <w:bCs/>
                <w:spacing w:val="8"/>
                <w:sz w:val="20"/>
                <w:szCs w:val="20"/>
                <w:lang w:val="en-US" w:eastAsia="zh-CN"/>
              </w:rPr>
              <w:t>this approach</w:t>
            </w:r>
            <w:r w:rsidRPr="00C4387A">
              <w:rPr>
                <w:rFonts w:ascii="Arial" w:eastAsia="Times New Roman" w:hAnsi="Arial" w:cs="Arial"/>
                <w:b/>
                <w:bCs/>
                <w:spacing w:val="8"/>
                <w:sz w:val="20"/>
                <w:szCs w:val="20"/>
                <w:lang w:val="en-US" w:eastAsia="zh-CN"/>
              </w:rPr>
              <w:t xml:space="preserve"> </w:t>
            </w:r>
            <w:r>
              <w:rPr>
                <w:rFonts w:ascii="Arial" w:eastAsia="Times New Roman" w:hAnsi="Arial" w:cs="Arial"/>
                <w:b/>
                <w:bCs/>
                <w:spacing w:val="8"/>
                <w:sz w:val="20"/>
                <w:szCs w:val="20"/>
                <w:lang w:val="en-US" w:eastAsia="zh-CN"/>
              </w:rPr>
              <w:t>can</w:t>
            </w:r>
            <w:r w:rsidRPr="00C4387A">
              <w:rPr>
                <w:rFonts w:ascii="Arial" w:eastAsia="Times New Roman" w:hAnsi="Arial" w:cs="Arial"/>
                <w:b/>
                <w:bCs/>
                <w:spacing w:val="8"/>
                <w:sz w:val="20"/>
                <w:szCs w:val="20"/>
                <w:lang w:val="en-US" w:eastAsia="zh-CN"/>
              </w:rPr>
              <w:t xml:space="preserve"> be offered as an option, but </w:t>
            </w:r>
            <w:r>
              <w:rPr>
                <w:rFonts w:ascii="Arial" w:eastAsia="Times New Roman" w:hAnsi="Arial" w:cs="Arial"/>
                <w:b/>
                <w:bCs/>
                <w:spacing w:val="8"/>
                <w:sz w:val="20"/>
                <w:szCs w:val="20"/>
                <w:lang w:val="en-US" w:eastAsia="zh-CN"/>
              </w:rPr>
              <w:t xml:space="preserve">shall </w:t>
            </w:r>
            <w:r w:rsidRPr="00C4387A">
              <w:rPr>
                <w:rFonts w:ascii="Arial" w:eastAsia="Times New Roman" w:hAnsi="Arial" w:cs="Arial"/>
                <w:b/>
                <w:bCs/>
                <w:spacing w:val="8"/>
                <w:sz w:val="20"/>
                <w:szCs w:val="20"/>
                <w:lang w:val="en-US" w:eastAsia="zh-CN"/>
              </w:rPr>
              <w:t xml:space="preserve">not be mandatory. </w:t>
            </w:r>
          </w:p>
          <w:p w:rsidR="003C7200" w:rsidRDefault="003C7200" w:rsidP="003C7200">
            <w:pPr>
              <w:widowControl w:val="0"/>
              <w:snapToGrid w:val="0"/>
              <w:spacing w:after="0" w:line="240" w:lineRule="auto"/>
              <w:rPr>
                <w:rFonts w:ascii="Arial" w:eastAsia="Times New Roman" w:hAnsi="Arial" w:cs="Arial"/>
                <w:b/>
                <w:bCs/>
                <w:spacing w:val="8"/>
                <w:sz w:val="20"/>
                <w:szCs w:val="20"/>
                <w:lang w:val="en-US" w:eastAsia="zh-CN"/>
              </w:rPr>
            </w:pPr>
            <w:r w:rsidRPr="00C4387A">
              <w:rPr>
                <w:rFonts w:ascii="Arial" w:eastAsia="Times New Roman" w:hAnsi="Arial" w:cs="Arial"/>
                <w:b/>
                <w:bCs/>
                <w:spacing w:val="8"/>
                <w:sz w:val="20"/>
                <w:szCs w:val="20"/>
                <w:lang w:val="en-US" w:eastAsia="zh-CN"/>
              </w:rPr>
              <w:t xml:space="preserve">If this option is requested, the list of </w:t>
            </w:r>
            <w:r>
              <w:rPr>
                <w:rFonts w:ascii="Arial" w:eastAsia="Times New Roman" w:hAnsi="Arial" w:cs="Arial"/>
                <w:b/>
                <w:bCs/>
                <w:spacing w:val="8"/>
                <w:sz w:val="20"/>
                <w:szCs w:val="20"/>
                <w:lang w:val="en-US" w:eastAsia="zh-CN"/>
              </w:rPr>
              <w:t>ancillary</w:t>
            </w:r>
            <w:r w:rsidRPr="00C4387A">
              <w:rPr>
                <w:rFonts w:ascii="Arial" w:eastAsia="Times New Roman" w:hAnsi="Arial" w:cs="Arial"/>
                <w:b/>
                <w:bCs/>
                <w:spacing w:val="8"/>
                <w:sz w:val="20"/>
                <w:szCs w:val="20"/>
                <w:lang w:val="en-US" w:eastAsia="zh-CN"/>
              </w:rPr>
              <w:t xml:space="preserve"> </w:t>
            </w:r>
            <w:r>
              <w:rPr>
                <w:rFonts w:ascii="Arial" w:eastAsia="Times New Roman" w:hAnsi="Arial" w:cs="Arial"/>
                <w:b/>
                <w:bCs/>
                <w:spacing w:val="8"/>
                <w:sz w:val="20"/>
                <w:szCs w:val="20"/>
                <w:lang w:val="en-US" w:eastAsia="zh-CN"/>
              </w:rPr>
              <w:t>equipment</w:t>
            </w:r>
            <w:r w:rsidRPr="00C4387A">
              <w:rPr>
                <w:rFonts w:ascii="Arial" w:eastAsia="Times New Roman" w:hAnsi="Arial" w:cs="Arial"/>
                <w:b/>
                <w:bCs/>
                <w:spacing w:val="8"/>
                <w:sz w:val="20"/>
                <w:szCs w:val="20"/>
                <w:lang w:val="en-US" w:eastAsia="zh-CN"/>
              </w:rPr>
              <w:t xml:space="preserve"> </w:t>
            </w:r>
            <w:r>
              <w:rPr>
                <w:rFonts w:ascii="Arial" w:eastAsia="Times New Roman" w:hAnsi="Arial" w:cs="Arial"/>
                <w:b/>
                <w:bCs/>
                <w:spacing w:val="8"/>
                <w:sz w:val="20"/>
                <w:szCs w:val="20"/>
                <w:lang w:val="en-US" w:eastAsia="zh-CN"/>
              </w:rPr>
              <w:t xml:space="preserve">shall not be </w:t>
            </w:r>
            <w:r w:rsidRPr="00C4387A">
              <w:rPr>
                <w:rFonts w:ascii="Arial" w:eastAsia="Times New Roman" w:hAnsi="Arial" w:cs="Arial"/>
                <w:b/>
                <w:bCs/>
                <w:spacing w:val="8"/>
                <w:sz w:val="20"/>
                <w:szCs w:val="20"/>
                <w:lang w:val="en-US" w:eastAsia="zh-CN"/>
              </w:rPr>
              <w:t xml:space="preserve">part of the equipment certificate as an equipment list.  Replacement of any </w:t>
            </w:r>
            <w:r>
              <w:rPr>
                <w:rFonts w:ascii="Arial" w:eastAsia="Times New Roman" w:hAnsi="Arial" w:cs="Arial"/>
                <w:b/>
                <w:bCs/>
                <w:spacing w:val="8"/>
                <w:sz w:val="20"/>
                <w:szCs w:val="20"/>
                <w:lang w:val="en-US" w:eastAsia="zh-CN"/>
              </w:rPr>
              <w:t>ancillary</w:t>
            </w:r>
            <w:r w:rsidRPr="00C4387A">
              <w:rPr>
                <w:rFonts w:ascii="Arial" w:eastAsia="Times New Roman" w:hAnsi="Arial" w:cs="Arial"/>
                <w:b/>
                <w:bCs/>
                <w:spacing w:val="8"/>
                <w:sz w:val="20"/>
                <w:szCs w:val="20"/>
                <w:lang w:val="en-US" w:eastAsia="zh-CN"/>
              </w:rPr>
              <w:t xml:space="preserve"> </w:t>
            </w:r>
            <w:r>
              <w:rPr>
                <w:rFonts w:ascii="Arial" w:eastAsia="Times New Roman" w:hAnsi="Arial" w:cs="Arial"/>
                <w:b/>
                <w:bCs/>
                <w:spacing w:val="8"/>
                <w:sz w:val="20"/>
                <w:szCs w:val="20"/>
                <w:lang w:val="en-US" w:eastAsia="zh-CN"/>
              </w:rPr>
              <w:t>equipment</w:t>
            </w:r>
            <w:r w:rsidRPr="00C4387A">
              <w:rPr>
                <w:rFonts w:ascii="Arial" w:eastAsia="Times New Roman" w:hAnsi="Arial" w:cs="Arial"/>
                <w:b/>
                <w:bCs/>
                <w:spacing w:val="8"/>
                <w:sz w:val="20"/>
                <w:szCs w:val="20"/>
                <w:lang w:val="en-US" w:eastAsia="zh-CN"/>
              </w:rPr>
              <w:t xml:space="preserve"> with another </w:t>
            </w:r>
            <w:r>
              <w:rPr>
                <w:rFonts w:ascii="Arial" w:eastAsia="Times New Roman" w:hAnsi="Arial" w:cs="Arial"/>
                <w:b/>
                <w:bCs/>
                <w:spacing w:val="8"/>
                <w:sz w:val="20"/>
                <w:szCs w:val="20"/>
                <w:lang w:val="en-US" w:eastAsia="zh-CN"/>
              </w:rPr>
              <w:t>equipment</w:t>
            </w:r>
            <w:r w:rsidRPr="00C4387A">
              <w:rPr>
                <w:rFonts w:ascii="Arial" w:eastAsia="Times New Roman" w:hAnsi="Arial" w:cs="Arial"/>
                <w:b/>
                <w:bCs/>
                <w:spacing w:val="8"/>
                <w:sz w:val="20"/>
                <w:szCs w:val="20"/>
                <w:lang w:val="en-US" w:eastAsia="zh-CN"/>
              </w:rPr>
              <w:t xml:space="preserve"> of the same type of protection does not result in any safety-relevant change to the certified equipment. </w:t>
            </w:r>
          </w:p>
          <w:p w:rsidR="003C7200" w:rsidRPr="00E9539F" w:rsidRDefault="003C7200" w:rsidP="003C7200">
            <w:pPr>
              <w:widowControl w:val="0"/>
              <w:snapToGrid w:val="0"/>
              <w:spacing w:after="0" w:line="240" w:lineRule="auto"/>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3C7200" w:rsidRDefault="003C7200" w:rsidP="003C7200">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lastRenderedPageBreak/>
              <w:t>withdraw DS</w:t>
            </w:r>
          </w:p>
          <w:p w:rsidR="003C7200" w:rsidRPr="006F353A" w:rsidRDefault="003C7200" w:rsidP="003C7200">
            <w:pPr>
              <w:widowControl w:val="0"/>
              <w:snapToGrid w:val="0"/>
              <w:spacing w:after="0" w:line="240" w:lineRule="auto"/>
              <w:rPr>
                <w:rFonts w:ascii="Arial" w:eastAsia="Times New Roman" w:hAnsi="Arial" w:cs="Arial"/>
                <w:b/>
                <w:bCs/>
                <w:spacing w:val="8"/>
                <w:sz w:val="16"/>
                <w:szCs w:val="16"/>
                <w:lang w:val="en-US" w:eastAsia="zh-CN"/>
              </w:rPr>
            </w:pPr>
          </w:p>
          <w:p w:rsidR="003C7200" w:rsidRDefault="003C7200" w:rsidP="003C7200">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 xml:space="preserve">or </w:t>
            </w:r>
          </w:p>
          <w:p w:rsidR="003C7200" w:rsidRPr="005B0C1E" w:rsidRDefault="003C7200" w:rsidP="003C7200">
            <w:pPr>
              <w:widowControl w:val="0"/>
              <w:numPr>
                <w:ilvl w:val="0"/>
                <w:numId w:val="2"/>
              </w:numPr>
              <w:snapToGrid w:val="0"/>
              <w:spacing w:after="0" w:line="240" w:lineRule="auto"/>
              <w:rPr>
                <w:rFonts w:ascii="Arial" w:eastAsia="Times New Roman" w:hAnsi="Arial" w:cs="Arial"/>
                <w:b/>
                <w:bCs/>
                <w:spacing w:val="8"/>
                <w:sz w:val="20"/>
                <w:szCs w:val="20"/>
                <w:lang w:val="en-US" w:eastAsia="zh-CN"/>
              </w:rPr>
            </w:pPr>
            <w:r w:rsidRPr="005B0C1E">
              <w:rPr>
                <w:rFonts w:ascii="Arial" w:eastAsia="Times New Roman" w:hAnsi="Arial" w:cs="Arial"/>
                <w:b/>
                <w:bCs/>
                <w:spacing w:val="8"/>
                <w:sz w:val="20"/>
                <w:szCs w:val="20"/>
                <w:lang w:val="en-US" w:eastAsia="zh-CN"/>
              </w:rPr>
              <w:t>clarify the scope of the DS</w:t>
            </w:r>
          </w:p>
          <w:p w:rsidR="003C7200" w:rsidRPr="005B0C1E" w:rsidRDefault="003C7200" w:rsidP="003C7200">
            <w:pPr>
              <w:widowControl w:val="0"/>
              <w:numPr>
                <w:ilvl w:val="0"/>
                <w:numId w:val="2"/>
              </w:numPr>
              <w:snapToGrid w:val="0"/>
              <w:spacing w:after="0" w:line="240" w:lineRule="auto"/>
              <w:rPr>
                <w:rFonts w:ascii="Arial" w:eastAsia="Times New Roman" w:hAnsi="Arial" w:cs="Arial"/>
                <w:b/>
                <w:bCs/>
                <w:spacing w:val="8"/>
                <w:sz w:val="20"/>
                <w:szCs w:val="20"/>
                <w:lang w:val="en-US" w:eastAsia="zh-CN"/>
              </w:rPr>
            </w:pPr>
            <w:r w:rsidRPr="005B0C1E">
              <w:rPr>
                <w:rFonts w:ascii="Arial" w:eastAsia="Times New Roman" w:hAnsi="Arial" w:cs="Arial"/>
                <w:b/>
                <w:bCs/>
                <w:spacing w:val="8"/>
                <w:sz w:val="20"/>
                <w:szCs w:val="20"/>
                <w:lang w:val="en-US" w:eastAsia="zh-CN"/>
              </w:rPr>
              <w:t xml:space="preserve">highlight the fact that it provides an optional </w:t>
            </w:r>
            <w:r>
              <w:rPr>
                <w:rFonts w:ascii="Arial" w:eastAsia="Times New Roman" w:hAnsi="Arial" w:cs="Arial"/>
                <w:b/>
                <w:bCs/>
                <w:spacing w:val="8"/>
                <w:sz w:val="20"/>
                <w:szCs w:val="20"/>
                <w:lang w:val="en-US" w:eastAsia="zh-CN"/>
              </w:rPr>
              <w:t>approach</w:t>
            </w:r>
          </w:p>
          <w:p w:rsidR="003C7200" w:rsidRPr="00E9539F" w:rsidRDefault="003C7200" w:rsidP="003C7200">
            <w:pPr>
              <w:widowControl w:val="0"/>
              <w:numPr>
                <w:ilvl w:val="0"/>
                <w:numId w:val="2"/>
              </w:numPr>
              <w:snapToGrid w:val="0"/>
              <w:spacing w:after="0" w:line="240" w:lineRule="auto"/>
              <w:rPr>
                <w:rFonts w:ascii="Arial" w:eastAsia="Times New Roman" w:hAnsi="Arial" w:cs="Arial"/>
                <w:b/>
                <w:bCs/>
                <w:spacing w:val="8"/>
                <w:sz w:val="20"/>
                <w:szCs w:val="20"/>
                <w:lang w:val="en-US" w:eastAsia="zh-CN"/>
              </w:rPr>
            </w:pPr>
            <w:r w:rsidRPr="005B0C1E">
              <w:rPr>
                <w:rFonts w:ascii="Arial" w:eastAsia="Times New Roman" w:hAnsi="Arial" w:cs="Arial"/>
                <w:b/>
                <w:bCs/>
                <w:spacing w:val="8"/>
                <w:sz w:val="20"/>
                <w:szCs w:val="20"/>
                <w:lang w:val="en-US" w:eastAsia="zh-CN"/>
              </w:rPr>
              <w:t>delete the paragraph "</w:t>
            </w:r>
            <w:r>
              <w:t xml:space="preserve"> </w:t>
            </w:r>
            <w:r w:rsidRPr="005B0C1E">
              <w:rPr>
                <w:rFonts w:ascii="Arial" w:eastAsia="Times New Roman" w:hAnsi="Arial" w:cs="Arial"/>
                <w:b/>
                <w:bCs/>
                <w:spacing w:val="8"/>
                <w:sz w:val="20"/>
                <w:szCs w:val="20"/>
                <w:lang w:val="en-US" w:eastAsia="zh-CN"/>
              </w:rPr>
              <w:t xml:space="preserve">All </w:t>
            </w:r>
            <w:r>
              <w:rPr>
                <w:rFonts w:ascii="Arial" w:eastAsia="Times New Roman" w:hAnsi="Arial" w:cs="Arial"/>
                <w:b/>
                <w:bCs/>
                <w:spacing w:val="8"/>
                <w:sz w:val="20"/>
                <w:szCs w:val="20"/>
                <w:lang w:val="en-US" w:eastAsia="zh-CN"/>
              </w:rPr>
              <w:t>ancillary</w:t>
            </w:r>
            <w:r w:rsidRPr="005B0C1E">
              <w:rPr>
                <w:rFonts w:ascii="Arial" w:eastAsia="Times New Roman" w:hAnsi="Arial" w:cs="Arial"/>
                <w:b/>
                <w:bCs/>
                <w:spacing w:val="8"/>
                <w:sz w:val="20"/>
                <w:szCs w:val="20"/>
                <w:lang w:val="en-US" w:eastAsia="zh-CN"/>
              </w:rPr>
              <w:t xml:space="preserve"> equipment that is used in/with the certified equipment shall be identified by manufacturer and model on the equipment certificate and in the certification drawings.".</w:t>
            </w:r>
          </w:p>
        </w:tc>
        <w:tc>
          <w:tcPr>
            <w:tcW w:w="3196"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r>
      <w:tr w:rsidR="003C7200"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3C720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QPS</w:t>
            </w:r>
          </w:p>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CA</w:t>
            </w:r>
          </w:p>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340"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w:t>
            </w:r>
          </w:p>
        </w:tc>
        <w:tc>
          <w:tcPr>
            <w:tcW w:w="1275"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ANSWER (1)</w:t>
            </w:r>
          </w:p>
        </w:tc>
        <w:tc>
          <w:tcPr>
            <w:tcW w:w="1134"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w:t>
            </w:r>
          </w:p>
        </w:tc>
        <w:tc>
          <w:tcPr>
            <w:tcW w:w="3686"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Listing all ancillary devices on the Certificate can be difficult and confusing for a larger assembly with many devices. As it is related to control of construction, it is better for it to be on the ExTR cover page.</w:t>
            </w:r>
          </w:p>
        </w:tc>
        <w:tc>
          <w:tcPr>
            <w:tcW w:w="3260" w:type="dxa"/>
            <w:tcBorders>
              <w:top w:val="single" w:sz="6" w:space="0" w:color="auto"/>
              <w:left w:val="single" w:sz="6" w:space="0" w:color="auto"/>
              <w:bottom w:val="single" w:sz="6" w:space="0" w:color="auto"/>
              <w:right w:val="single" w:sz="6" w:space="0" w:color="auto"/>
            </w:tcBorders>
          </w:tcPr>
          <w:p w:rsidR="003C7200" w:rsidRPr="00EF4EEE" w:rsidRDefault="003C7200" w:rsidP="003C7200">
            <w:pPr>
              <w:widowControl w:val="0"/>
              <w:snapToGrid w:val="0"/>
              <w:spacing w:after="0" w:line="240" w:lineRule="auto"/>
              <w:rPr>
                <w:rFonts w:ascii="Arial" w:eastAsia="Times New Roman" w:hAnsi="Arial" w:cs="Arial"/>
                <w:b/>
                <w:bCs/>
                <w:spacing w:val="8"/>
                <w:sz w:val="20"/>
                <w:szCs w:val="20"/>
                <w:lang w:val="en-US" w:eastAsia="zh-CN"/>
              </w:rPr>
            </w:pPr>
            <w:r w:rsidRPr="00EF4EEE">
              <w:rPr>
                <w:rFonts w:ascii="Arial" w:eastAsia="Times New Roman" w:hAnsi="Arial" w:cs="Arial"/>
                <w:b/>
                <w:bCs/>
                <w:spacing w:val="8"/>
                <w:sz w:val="20"/>
                <w:szCs w:val="20"/>
                <w:lang w:val="en-US" w:eastAsia="zh-CN"/>
              </w:rPr>
              <w:t xml:space="preserve">All ancillary equipment that is used in/with the certified equipment shall be identified by manufacturer and model on the equipment </w:t>
            </w:r>
            <w:r w:rsidRPr="00DC62E7">
              <w:rPr>
                <w:rFonts w:ascii="Arial" w:eastAsia="Times New Roman" w:hAnsi="Arial" w:cs="Arial"/>
                <w:b/>
                <w:bCs/>
                <w:color w:val="FF0000"/>
                <w:spacing w:val="8"/>
                <w:sz w:val="20"/>
                <w:szCs w:val="20"/>
                <w:lang w:val="en-US" w:eastAsia="zh-CN"/>
              </w:rPr>
              <w:t>ExTR Cover</w:t>
            </w:r>
            <w:r w:rsidRPr="00EF4EEE">
              <w:rPr>
                <w:rFonts w:ascii="Arial" w:eastAsia="Times New Roman" w:hAnsi="Arial" w:cs="Arial"/>
                <w:b/>
                <w:bCs/>
                <w:spacing w:val="8"/>
                <w:sz w:val="20"/>
                <w:szCs w:val="20"/>
                <w:lang w:val="en-US" w:eastAsia="zh-CN"/>
              </w:rPr>
              <w:t xml:space="preserve"> </w:t>
            </w:r>
            <w:r w:rsidRPr="00DC62E7">
              <w:rPr>
                <w:rFonts w:ascii="Arial" w:eastAsia="Times New Roman" w:hAnsi="Arial" w:cs="Arial"/>
                <w:b/>
                <w:bCs/>
                <w:color w:val="FF0000"/>
                <w:spacing w:val="8"/>
                <w:sz w:val="20"/>
                <w:szCs w:val="20"/>
                <w:lang w:val="en-US" w:eastAsia="zh-CN"/>
              </w:rPr>
              <w:t>Page</w:t>
            </w:r>
            <w:r w:rsidRPr="00EF4EEE">
              <w:rPr>
                <w:rFonts w:ascii="Arial" w:eastAsia="Times New Roman" w:hAnsi="Arial" w:cs="Arial"/>
                <w:b/>
                <w:bCs/>
                <w:spacing w:val="8"/>
                <w:sz w:val="20"/>
                <w:szCs w:val="20"/>
                <w:lang w:val="en-US" w:eastAsia="zh-CN"/>
              </w:rPr>
              <w:t xml:space="preserve"> and in the certification drawings.</w:t>
            </w:r>
          </w:p>
          <w:p w:rsidR="003C7200" w:rsidRPr="00E9539F" w:rsidRDefault="003C7200" w:rsidP="003C7200">
            <w:pPr>
              <w:widowControl w:val="0"/>
              <w:snapToGrid w:val="0"/>
              <w:spacing w:after="0" w:line="240" w:lineRule="auto"/>
              <w:rPr>
                <w:rFonts w:ascii="Arial" w:eastAsia="Times New Roman" w:hAnsi="Arial" w:cs="Arial"/>
                <w:b/>
                <w:bCs/>
                <w:spacing w:val="8"/>
                <w:sz w:val="20"/>
                <w:szCs w:val="20"/>
                <w:lang w:val="en-US" w:eastAsia="zh-CN"/>
              </w:rPr>
            </w:pPr>
          </w:p>
        </w:tc>
        <w:tc>
          <w:tcPr>
            <w:tcW w:w="3196"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Accepted in principle, but note that the user does not see the ExTR Cover Sheet, only the CoC</w:t>
            </w:r>
          </w:p>
        </w:tc>
      </w:tr>
      <w:tr w:rsidR="003C7200"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p w:rsidR="003C720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QPS</w:t>
            </w:r>
          </w:p>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CA</w:t>
            </w:r>
          </w:p>
        </w:tc>
        <w:tc>
          <w:tcPr>
            <w:tcW w:w="1340"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Basic Principle</w:t>
            </w:r>
          </w:p>
        </w:tc>
        <w:tc>
          <w:tcPr>
            <w:tcW w:w="1134"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686" w:type="dxa"/>
            <w:tcBorders>
              <w:top w:val="single" w:sz="6" w:space="0" w:color="auto"/>
              <w:left w:val="single" w:sz="6" w:space="0" w:color="auto"/>
              <w:bottom w:val="single" w:sz="6" w:space="0" w:color="auto"/>
              <w:right w:val="single" w:sz="6" w:space="0" w:color="auto"/>
            </w:tcBorders>
          </w:tcPr>
          <w:p w:rsidR="003C7200" w:rsidRPr="00EF4EEE" w:rsidRDefault="003C7200" w:rsidP="003C7200">
            <w:pPr>
              <w:widowControl w:val="0"/>
              <w:snapToGrid w:val="0"/>
              <w:spacing w:after="0" w:line="240" w:lineRule="auto"/>
              <w:rPr>
                <w:rFonts w:ascii="Arial" w:eastAsia="Times New Roman" w:hAnsi="Arial" w:cs="Arial"/>
                <w:b/>
                <w:bCs/>
                <w:spacing w:val="8"/>
                <w:sz w:val="20"/>
                <w:szCs w:val="20"/>
                <w:lang w:val="en-US" w:eastAsia="zh-CN"/>
              </w:rPr>
            </w:pPr>
            <w:r w:rsidRPr="00EF4EEE">
              <w:rPr>
                <w:rFonts w:ascii="Arial" w:eastAsia="Times New Roman" w:hAnsi="Arial" w:cs="Arial"/>
                <w:b/>
                <w:bCs/>
                <w:spacing w:val="8"/>
                <w:sz w:val="20"/>
                <w:szCs w:val="20"/>
                <w:lang w:val="en-US" w:eastAsia="zh-CN"/>
              </w:rPr>
              <w:t xml:space="preserve">“The certificate shall allow a clear understanding of what equipment is covered by the certificate itself and what part(s) of the equipment </w:t>
            </w:r>
            <w:r w:rsidRPr="00EF4EEE">
              <w:rPr>
                <w:rFonts w:ascii="Arial" w:eastAsia="Times New Roman" w:hAnsi="Arial" w:cs="Arial"/>
                <w:b/>
                <w:bCs/>
                <w:spacing w:val="8"/>
                <w:sz w:val="20"/>
                <w:szCs w:val="20"/>
                <w:lang w:val="en-US" w:eastAsia="zh-CN"/>
              </w:rPr>
              <w:lastRenderedPageBreak/>
              <w:t>is covered by separate certificates.”</w:t>
            </w:r>
          </w:p>
          <w:p w:rsidR="003C7200" w:rsidRPr="00EF4EEE" w:rsidRDefault="003C7200" w:rsidP="003C7200">
            <w:pPr>
              <w:widowControl w:val="0"/>
              <w:snapToGrid w:val="0"/>
              <w:spacing w:after="0" w:line="240" w:lineRule="auto"/>
              <w:rPr>
                <w:rFonts w:ascii="Arial" w:eastAsia="Times New Roman" w:hAnsi="Arial" w:cs="Arial"/>
                <w:b/>
                <w:bCs/>
                <w:spacing w:val="8"/>
                <w:sz w:val="20"/>
                <w:szCs w:val="20"/>
                <w:lang w:val="en-US" w:eastAsia="zh-CN"/>
              </w:rPr>
            </w:pPr>
          </w:p>
          <w:p w:rsidR="003C7200" w:rsidRDefault="003C7200" w:rsidP="003C7200">
            <w:pPr>
              <w:widowControl w:val="0"/>
              <w:snapToGrid w:val="0"/>
              <w:spacing w:after="0" w:line="240" w:lineRule="auto"/>
              <w:rPr>
                <w:rFonts w:ascii="Arial" w:eastAsia="Times New Roman" w:hAnsi="Arial" w:cs="Arial"/>
                <w:b/>
                <w:bCs/>
                <w:color w:val="FF0000"/>
                <w:spacing w:val="8"/>
                <w:sz w:val="20"/>
                <w:szCs w:val="20"/>
                <w:lang w:val="en-US" w:eastAsia="zh-CN"/>
              </w:rPr>
            </w:pPr>
            <w:r w:rsidRPr="00DC62E7">
              <w:rPr>
                <w:rFonts w:ascii="Arial" w:eastAsia="Times New Roman" w:hAnsi="Arial" w:cs="Arial"/>
                <w:b/>
                <w:bCs/>
                <w:color w:val="FF0000"/>
                <w:spacing w:val="8"/>
                <w:sz w:val="20"/>
                <w:szCs w:val="20"/>
                <w:lang w:val="en-US" w:eastAsia="zh-CN"/>
              </w:rPr>
              <w:t xml:space="preserve">If equipment is not covered by the certificate itself, it should not be listed on the certificate. It is either covered by the certificate of the assembly or it is not.  </w:t>
            </w:r>
          </w:p>
          <w:p w:rsidR="003C7200" w:rsidRPr="00EF4EEE" w:rsidRDefault="003C7200" w:rsidP="003C7200">
            <w:pPr>
              <w:widowControl w:val="0"/>
              <w:snapToGrid w:val="0"/>
              <w:spacing w:after="0" w:line="240" w:lineRule="auto"/>
              <w:rPr>
                <w:rFonts w:ascii="Arial" w:eastAsia="Times New Roman" w:hAnsi="Arial" w:cs="Arial"/>
                <w:b/>
                <w:bCs/>
                <w:spacing w:val="8"/>
                <w:sz w:val="20"/>
                <w:szCs w:val="20"/>
                <w:lang w:val="en-US" w:eastAsia="zh-CN"/>
              </w:rPr>
            </w:pPr>
          </w:p>
          <w:p w:rsidR="003C7200" w:rsidRPr="00E9539F" w:rsidRDefault="003C7200" w:rsidP="003C7200">
            <w:pPr>
              <w:widowControl w:val="0"/>
              <w:snapToGrid w:val="0"/>
              <w:spacing w:after="0" w:line="240" w:lineRule="auto"/>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rPr>
                <w:rFonts w:ascii="Arial" w:eastAsia="Times New Roman" w:hAnsi="Arial" w:cs="Arial"/>
                <w:b/>
                <w:bCs/>
                <w:spacing w:val="8"/>
                <w:sz w:val="20"/>
                <w:szCs w:val="20"/>
                <w:lang w:val="en-US" w:eastAsia="zh-CN"/>
              </w:rPr>
            </w:pPr>
          </w:p>
        </w:tc>
        <w:tc>
          <w:tcPr>
            <w:tcW w:w="3196" w:type="dxa"/>
            <w:tcBorders>
              <w:top w:val="single" w:sz="6" w:space="0" w:color="auto"/>
              <w:left w:val="single" w:sz="6" w:space="0" w:color="auto"/>
              <w:bottom w:val="single" w:sz="6" w:space="0" w:color="auto"/>
              <w:right w:val="single" w:sz="6" w:space="0" w:color="auto"/>
            </w:tcBorders>
          </w:tcPr>
          <w:p w:rsidR="003C7200" w:rsidRDefault="003C7200" w:rsidP="003C7200">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Not accepted (no proposal for change offered)</w:t>
            </w:r>
          </w:p>
          <w:p w:rsidR="003C7200" w:rsidRDefault="003C7200" w:rsidP="003C7200">
            <w:pPr>
              <w:widowControl w:val="0"/>
              <w:snapToGrid w:val="0"/>
              <w:spacing w:after="0" w:line="240" w:lineRule="auto"/>
              <w:rPr>
                <w:rFonts w:ascii="Arial" w:eastAsia="Times New Roman" w:hAnsi="Arial" w:cs="Arial"/>
                <w:b/>
                <w:bCs/>
                <w:spacing w:val="8"/>
                <w:sz w:val="20"/>
                <w:szCs w:val="20"/>
                <w:lang w:val="en-US" w:eastAsia="zh-CN"/>
              </w:rPr>
            </w:pPr>
          </w:p>
          <w:p w:rsidR="003C7200" w:rsidRPr="00E9539F" w:rsidRDefault="003C7200" w:rsidP="003C7200">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 xml:space="preserve">Note that the draft DS </w:t>
            </w:r>
            <w:r>
              <w:rPr>
                <w:rFonts w:ascii="Arial" w:eastAsia="Times New Roman" w:hAnsi="Arial" w:cs="Arial"/>
                <w:b/>
                <w:bCs/>
                <w:spacing w:val="8"/>
                <w:sz w:val="20"/>
                <w:szCs w:val="20"/>
                <w:lang w:val="en-US" w:eastAsia="zh-CN"/>
              </w:rPr>
              <w:lastRenderedPageBreak/>
              <w:t>mandates the certificate to be clear on what is included in the certificate and what not. The first Comment from QPS sought to transfer this information OUT of the certificate and into the ExTR</w:t>
            </w:r>
          </w:p>
        </w:tc>
      </w:tr>
      <w:tr w:rsidR="003C7200"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3C720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lastRenderedPageBreak/>
              <w:t>Simtars</w:t>
            </w:r>
          </w:p>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340"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29</w:t>
            </w:r>
          </w:p>
        </w:tc>
        <w:tc>
          <w:tcPr>
            <w:tcW w:w="1275"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Ed</w:t>
            </w:r>
          </w:p>
        </w:tc>
        <w:tc>
          <w:tcPr>
            <w:tcW w:w="3686" w:type="dxa"/>
            <w:tcBorders>
              <w:top w:val="single" w:sz="6" w:space="0" w:color="auto"/>
              <w:left w:val="single" w:sz="6" w:space="0" w:color="auto"/>
              <w:bottom w:val="single" w:sz="6" w:space="0" w:color="auto"/>
              <w:right w:val="single" w:sz="6" w:space="0" w:color="auto"/>
            </w:tcBorders>
          </w:tcPr>
          <w:p w:rsidR="003C7200" w:rsidRPr="007638EB" w:rsidRDefault="003C7200" w:rsidP="003C7200">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This DS uses the term “</w:t>
            </w:r>
            <w:r w:rsidRPr="007638EB">
              <w:rPr>
                <w:rFonts w:ascii="Arial" w:eastAsia="Times New Roman" w:hAnsi="Arial" w:cs="Arial"/>
                <w:b/>
                <w:bCs/>
                <w:spacing w:val="8"/>
                <w:sz w:val="20"/>
                <w:szCs w:val="20"/>
                <w:lang w:val="en-US" w:eastAsia="zh-CN"/>
              </w:rPr>
              <w:t>ancillary equipment</w:t>
            </w:r>
            <w:r>
              <w:rPr>
                <w:rFonts w:ascii="Arial" w:eastAsia="Times New Roman" w:hAnsi="Arial" w:cs="Arial"/>
                <w:b/>
                <w:bCs/>
                <w:spacing w:val="8"/>
                <w:sz w:val="20"/>
                <w:szCs w:val="20"/>
                <w:lang w:val="en-US" w:eastAsia="zh-CN"/>
              </w:rPr>
              <w:t>”</w:t>
            </w:r>
            <w:r w:rsidRPr="007638EB">
              <w:rPr>
                <w:rFonts w:ascii="Arial" w:eastAsia="Times New Roman" w:hAnsi="Arial" w:cs="Arial"/>
                <w:b/>
                <w:bCs/>
                <w:spacing w:val="8"/>
                <w:sz w:val="20"/>
                <w:szCs w:val="20"/>
                <w:lang w:val="en-US" w:eastAsia="zh-CN"/>
              </w:rPr>
              <w:t xml:space="preserve">. </w:t>
            </w:r>
            <w:r>
              <w:rPr>
                <w:rFonts w:ascii="Arial" w:eastAsia="Times New Roman" w:hAnsi="Arial" w:cs="Arial"/>
                <w:b/>
                <w:bCs/>
                <w:spacing w:val="8"/>
                <w:sz w:val="20"/>
                <w:szCs w:val="20"/>
                <w:lang w:val="en-US" w:eastAsia="zh-CN"/>
              </w:rPr>
              <w:t xml:space="preserve">However, this term is not </w:t>
            </w:r>
            <w:r w:rsidRPr="007638EB">
              <w:rPr>
                <w:rFonts w:ascii="Arial" w:eastAsia="Times New Roman" w:hAnsi="Arial" w:cs="Arial"/>
                <w:b/>
                <w:bCs/>
                <w:spacing w:val="8"/>
                <w:sz w:val="20"/>
                <w:szCs w:val="20"/>
                <w:lang w:val="en-US" w:eastAsia="zh-CN"/>
              </w:rPr>
              <w:t>used in 60079-0 but uses t</w:t>
            </w:r>
            <w:r>
              <w:rPr>
                <w:rFonts w:ascii="Arial" w:eastAsia="Times New Roman" w:hAnsi="Arial" w:cs="Arial"/>
                <w:b/>
                <w:bCs/>
                <w:spacing w:val="8"/>
                <w:sz w:val="20"/>
                <w:szCs w:val="20"/>
                <w:lang w:val="en-US" w:eastAsia="zh-CN"/>
              </w:rPr>
              <w:t>he term “associated equipment”.</w:t>
            </w:r>
          </w:p>
          <w:p w:rsidR="003C7200" w:rsidRPr="00E9539F" w:rsidRDefault="003C7200" w:rsidP="003C7200">
            <w:pPr>
              <w:widowControl w:val="0"/>
              <w:snapToGrid w:val="0"/>
              <w:spacing w:after="0" w:line="240" w:lineRule="auto"/>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3C7200" w:rsidRPr="007638EB" w:rsidRDefault="003C7200" w:rsidP="003C7200">
            <w:pPr>
              <w:widowControl w:val="0"/>
              <w:snapToGrid w:val="0"/>
              <w:spacing w:after="0" w:line="240" w:lineRule="auto"/>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 xml:space="preserve">Replace the term </w:t>
            </w:r>
            <w:r w:rsidRPr="007638EB">
              <w:rPr>
                <w:rFonts w:ascii="Arial" w:eastAsia="Times New Roman" w:hAnsi="Arial" w:cs="Arial"/>
                <w:b/>
                <w:bCs/>
                <w:spacing w:val="8"/>
                <w:sz w:val="20"/>
                <w:szCs w:val="20"/>
                <w:lang w:val="en-US" w:eastAsia="zh-CN"/>
              </w:rPr>
              <w:t xml:space="preserve">“ancillary equipment” </w:t>
            </w:r>
            <w:r>
              <w:rPr>
                <w:rFonts w:ascii="Arial" w:eastAsia="Times New Roman" w:hAnsi="Arial" w:cs="Arial"/>
                <w:b/>
                <w:bCs/>
                <w:spacing w:val="8"/>
                <w:sz w:val="20"/>
                <w:szCs w:val="20"/>
                <w:lang w:val="en-US" w:eastAsia="zh-CN"/>
              </w:rPr>
              <w:t xml:space="preserve">with </w:t>
            </w:r>
            <w:r w:rsidRPr="007638EB">
              <w:rPr>
                <w:rFonts w:ascii="Arial" w:eastAsia="Times New Roman" w:hAnsi="Arial" w:cs="Arial"/>
                <w:b/>
                <w:bCs/>
                <w:spacing w:val="8"/>
                <w:sz w:val="20"/>
                <w:szCs w:val="20"/>
                <w:lang w:val="en-US" w:eastAsia="zh-CN"/>
              </w:rPr>
              <w:t>“associated equipment”</w:t>
            </w:r>
          </w:p>
          <w:p w:rsidR="003C7200" w:rsidRPr="00E9539F" w:rsidRDefault="003C7200" w:rsidP="003C7200">
            <w:pPr>
              <w:widowControl w:val="0"/>
              <w:snapToGrid w:val="0"/>
              <w:spacing w:after="0" w:line="240" w:lineRule="auto"/>
              <w:rPr>
                <w:rFonts w:ascii="Arial" w:eastAsia="Times New Roman" w:hAnsi="Arial" w:cs="Arial"/>
                <w:b/>
                <w:bCs/>
                <w:spacing w:val="8"/>
                <w:sz w:val="20"/>
                <w:szCs w:val="20"/>
                <w:lang w:val="en-US" w:eastAsia="zh-CN"/>
              </w:rPr>
            </w:pPr>
          </w:p>
        </w:tc>
        <w:tc>
          <w:tcPr>
            <w:tcW w:w="3196"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r>
      <w:tr w:rsidR="003C7200"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3C7200" w:rsidRPr="0053466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sidRPr="0053466F">
              <w:rPr>
                <w:rFonts w:ascii="Arial" w:eastAsia="Times New Roman" w:hAnsi="Arial" w:cs="Arial"/>
                <w:b/>
                <w:bCs/>
                <w:spacing w:val="8"/>
                <w:sz w:val="20"/>
                <w:szCs w:val="20"/>
                <w:lang w:val="en-US" w:eastAsia="zh-CN"/>
              </w:rPr>
              <w:t>SIRA</w:t>
            </w:r>
          </w:p>
          <w:p w:rsidR="0053466F" w:rsidRPr="0053466F" w:rsidRDefault="0053466F" w:rsidP="003C7200">
            <w:pPr>
              <w:widowControl w:val="0"/>
              <w:snapToGrid w:val="0"/>
              <w:spacing w:after="0" w:line="240" w:lineRule="auto"/>
              <w:jc w:val="center"/>
              <w:rPr>
                <w:rFonts w:ascii="Arial" w:eastAsia="Times New Roman" w:hAnsi="Arial" w:cs="Arial"/>
                <w:b/>
                <w:bCs/>
                <w:spacing w:val="8"/>
                <w:sz w:val="20"/>
                <w:szCs w:val="20"/>
                <w:lang w:val="en-US" w:eastAsia="zh-CN"/>
              </w:rPr>
            </w:pPr>
            <w:r w:rsidRPr="0053466F">
              <w:rPr>
                <w:rFonts w:ascii="Arial" w:eastAsia="Times New Roman" w:hAnsi="Arial" w:cs="Arial"/>
                <w:b/>
                <w:bCs/>
                <w:spacing w:val="8"/>
                <w:sz w:val="20"/>
                <w:szCs w:val="20"/>
                <w:lang w:val="en-US" w:eastAsia="zh-CN"/>
              </w:rPr>
              <w:t>GB</w:t>
            </w:r>
          </w:p>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340" w:type="dxa"/>
            <w:tcBorders>
              <w:top w:val="single" w:sz="6" w:space="0" w:color="auto"/>
              <w:left w:val="single" w:sz="6" w:space="0" w:color="auto"/>
              <w:bottom w:val="single" w:sz="6" w:space="0" w:color="auto"/>
              <w:right w:val="single" w:sz="6" w:space="0" w:color="auto"/>
            </w:tcBorders>
          </w:tcPr>
          <w:p w:rsidR="003C7200" w:rsidRPr="001C1B8E" w:rsidRDefault="003C7200" w:rsidP="003C7200">
            <w:pPr>
              <w:widowControl w:val="0"/>
              <w:snapToGrid w:val="0"/>
              <w:spacing w:after="0" w:line="240" w:lineRule="auto"/>
              <w:jc w:val="center"/>
              <w:rPr>
                <w:rFonts w:ascii="Arial" w:eastAsia="Times New Roman" w:hAnsi="Arial" w:cs="Arial"/>
                <w:bCs/>
                <w:spacing w:val="8"/>
                <w:sz w:val="20"/>
                <w:szCs w:val="20"/>
                <w:lang w:val="en-US" w:eastAsia="zh-CN"/>
              </w:rPr>
            </w:pPr>
            <w:r w:rsidRPr="001C1B8E">
              <w:rPr>
                <w:rFonts w:ascii="Arial" w:eastAsia="Times New Roman" w:hAnsi="Arial" w:cs="Arial"/>
                <w:bCs/>
                <w:spacing w:val="8"/>
                <w:sz w:val="20"/>
                <w:szCs w:val="20"/>
                <w:lang w:val="en-US" w:eastAsia="zh-CN"/>
              </w:rPr>
              <w:t>29</w:t>
            </w:r>
          </w:p>
        </w:tc>
        <w:tc>
          <w:tcPr>
            <w:tcW w:w="1275" w:type="dxa"/>
            <w:tcBorders>
              <w:top w:val="single" w:sz="6" w:space="0" w:color="auto"/>
              <w:left w:val="single" w:sz="6" w:space="0" w:color="auto"/>
              <w:bottom w:val="single" w:sz="6" w:space="0" w:color="auto"/>
              <w:right w:val="single" w:sz="6" w:space="0" w:color="auto"/>
            </w:tcBorders>
          </w:tcPr>
          <w:p w:rsidR="003C7200" w:rsidRPr="001C1B8E" w:rsidRDefault="003C7200" w:rsidP="003C7200">
            <w:pPr>
              <w:widowControl w:val="0"/>
              <w:snapToGrid w:val="0"/>
              <w:spacing w:after="0" w:line="240" w:lineRule="auto"/>
              <w:jc w:val="center"/>
              <w:rPr>
                <w:rFonts w:ascii="Arial" w:eastAsia="Times New Roman" w:hAnsi="Arial" w:cs="Arial"/>
                <w:bCs/>
                <w:spacing w:val="8"/>
                <w:sz w:val="20"/>
                <w:szCs w:val="20"/>
                <w:lang w:val="en-US" w:eastAsia="zh-CN"/>
              </w:rPr>
            </w:pPr>
            <w:r w:rsidRPr="001C1B8E">
              <w:rPr>
                <w:rFonts w:ascii="Arial" w:eastAsia="Times New Roman" w:hAnsi="Arial" w:cs="Arial"/>
                <w:bCs/>
                <w:spacing w:val="8"/>
                <w:sz w:val="20"/>
                <w:szCs w:val="20"/>
                <w:lang w:val="en-US" w:eastAsia="zh-CN"/>
              </w:rPr>
              <w:t>-</w:t>
            </w:r>
          </w:p>
        </w:tc>
        <w:tc>
          <w:tcPr>
            <w:tcW w:w="1134" w:type="dxa"/>
            <w:tcBorders>
              <w:top w:val="single" w:sz="6" w:space="0" w:color="auto"/>
              <w:left w:val="single" w:sz="6" w:space="0" w:color="auto"/>
              <w:bottom w:val="single" w:sz="6" w:space="0" w:color="auto"/>
              <w:right w:val="single" w:sz="6" w:space="0" w:color="auto"/>
            </w:tcBorders>
          </w:tcPr>
          <w:p w:rsidR="003C7200" w:rsidRPr="001C1B8E" w:rsidRDefault="003C7200" w:rsidP="003C7200">
            <w:pPr>
              <w:widowControl w:val="0"/>
              <w:snapToGrid w:val="0"/>
              <w:spacing w:after="0" w:line="240" w:lineRule="auto"/>
              <w:jc w:val="center"/>
              <w:rPr>
                <w:rFonts w:ascii="Arial" w:eastAsia="Times New Roman" w:hAnsi="Arial" w:cs="Arial"/>
                <w:bCs/>
                <w:spacing w:val="8"/>
                <w:sz w:val="20"/>
                <w:szCs w:val="20"/>
                <w:lang w:val="en-US" w:eastAsia="zh-CN"/>
              </w:rPr>
            </w:pPr>
            <w:r w:rsidRPr="001C1B8E">
              <w:rPr>
                <w:rFonts w:ascii="Arial" w:eastAsia="Times New Roman" w:hAnsi="Arial" w:cs="Arial"/>
                <w:bCs/>
                <w:spacing w:val="8"/>
                <w:sz w:val="20"/>
                <w:szCs w:val="20"/>
                <w:lang w:val="en-US" w:eastAsia="zh-CN"/>
              </w:rPr>
              <w:t>Technical</w:t>
            </w:r>
          </w:p>
        </w:tc>
        <w:tc>
          <w:tcPr>
            <w:tcW w:w="3686" w:type="dxa"/>
            <w:tcBorders>
              <w:top w:val="single" w:sz="6" w:space="0" w:color="auto"/>
              <w:left w:val="single" w:sz="6" w:space="0" w:color="auto"/>
              <w:bottom w:val="single" w:sz="6" w:space="0" w:color="auto"/>
              <w:right w:val="single" w:sz="6" w:space="0" w:color="auto"/>
            </w:tcBorders>
          </w:tcPr>
          <w:p w:rsidR="003C7200" w:rsidRPr="006C4C01" w:rsidRDefault="003C7200" w:rsidP="003C7200">
            <w:pPr>
              <w:spacing w:after="0"/>
              <w:rPr>
                <w:rFonts w:ascii="Arial" w:hAnsi="Arial" w:cs="Arial"/>
                <w:sz w:val="20"/>
                <w:szCs w:val="20"/>
              </w:rPr>
            </w:pPr>
            <w:r w:rsidRPr="006C4C01">
              <w:rPr>
                <w:rFonts w:ascii="Arial" w:hAnsi="Arial" w:cs="Arial"/>
                <w:sz w:val="20"/>
                <w:szCs w:val="20"/>
              </w:rPr>
              <w:t xml:space="preserve">Over-complicated Ex marking strings will cause confusion and potentially problems with installation. Ex marking strings should include only the concepts of protections for the equipment being certified and any </w:t>
            </w:r>
            <w:r w:rsidRPr="006C4C01">
              <w:rPr>
                <w:rFonts w:ascii="Arial" w:hAnsi="Arial" w:cs="Arial"/>
                <w:b/>
                <w:sz w:val="20"/>
                <w:szCs w:val="20"/>
              </w:rPr>
              <w:t>Ex components</w:t>
            </w:r>
            <w:r w:rsidRPr="006C4C01">
              <w:rPr>
                <w:rFonts w:ascii="Arial" w:hAnsi="Arial" w:cs="Arial"/>
                <w:sz w:val="20"/>
                <w:szCs w:val="20"/>
              </w:rPr>
              <w:t xml:space="preserve"> which are supporting the equipment certification.</w:t>
            </w:r>
          </w:p>
          <w:p w:rsidR="003C7200" w:rsidRPr="006C4C01" w:rsidRDefault="003C7200" w:rsidP="003C7200">
            <w:pPr>
              <w:spacing w:after="0"/>
              <w:rPr>
                <w:rFonts w:ascii="Arial" w:hAnsi="Arial" w:cs="Arial"/>
                <w:sz w:val="20"/>
                <w:szCs w:val="20"/>
              </w:rPr>
            </w:pPr>
          </w:p>
          <w:p w:rsidR="003C7200" w:rsidRPr="006C4C01" w:rsidRDefault="003C7200" w:rsidP="003C7200">
            <w:pPr>
              <w:spacing w:after="0"/>
              <w:rPr>
                <w:rFonts w:ascii="Arial" w:hAnsi="Arial" w:cs="Arial"/>
                <w:sz w:val="20"/>
                <w:szCs w:val="20"/>
              </w:rPr>
            </w:pPr>
            <w:r w:rsidRPr="006C4C01">
              <w:rPr>
                <w:rFonts w:ascii="Arial" w:hAnsi="Arial" w:cs="Arial"/>
                <w:sz w:val="20"/>
                <w:szCs w:val="20"/>
              </w:rPr>
              <w:t xml:space="preserve">In cases </w:t>
            </w:r>
            <w:r w:rsidRPr="006C4C01">
              <w:rPr>
                <w:rFonts w:ascii="Arial" w:hAnsi="Arial" w:cs="Arial"/>
                <w:sz w:val="20"/>
                <w:szCs w:val="20"/>
                <w:u w:val="single"/>
              </w:rPr>
              <w:t xml:space="preserve">outside </w:t>
            </w:r>
            <w:r w:rsidRPr="006C4C01">
              <w:rPr>
                <w:rFonts w:ascii="Arial" w:hAnsi="Arial" w:cs="Arial"/>
                <w:sz w:val="20"/>
                <w:szCs w:val="20"/>
              </w:rPr>
              <w:t>the scope of IEC TS 60079-46, separately certified ancillary Ex equipment only requires recognition and listing in the certificate and certification drawings.</w:t>
            </w:r>
          </w:p>
        </w:tc>
        <w:tc>
          <w:tcPr>
            <w:tcW w:w="3260" w:type="dxa"/>
            <w:tcBorders>
              <w:top w:val="single" w:sz="6" w:space="0" w:color="auto"/>
              <w:left w:val="single" w:sz="6" w:space="0" w:color="auto"/>
              <w:bottom w:val="single" w:sz="6" w:space="0" w:color="auto"/>
              <w:right w:val="single" w:sz="6" w:space="0" w:color="auto"/>
            </w:tcBorders>
          </w:tcPr>
          <w:p w:rsidR="003C7200" w:rsidRPr="006C4C01" w:rsidRDefault="003C7200" w:rsidP="003C7200">
            <w:pPr>
              <w:spacing w:after="0"/>
              <w:rPr>
                <w:rFonts w:ascii="Arial" w:hAnsi="Arial" w:cs="Arial"/>
                <w:b/>
                <w:sz w:val="20"/>
                <w:szCs w:val="20"/>
              </w:rPr>
            </w:pPr>
            <w:r w:rsidRPr="006C4C01">
              <w:rPr>
                <w:rFonts w:ascii="Arial" w:hAnsi="Arial" w:cs="Arial"/>
                <w:b/>
                <w:sz w:val="20"/>
                <w:szCs w:val="20"/>
              </w:rPr>
              <w:t xml:space="preserve">Question 1, identification: </w:t>
            </w:r>
          </w:p>
          <w:p w:rsidR="003C7200" w:rsidRPr="006C4C01" w:rsidRDefault="003C7200" w:rsidP="003C7200">
            <w:pPr>
              <w:spacing w:after="0"/>
              <w:rPr>
                <w:rFonts w:ascii="Arial" w:hAnsi="Arial" w:cs="Arial"/>
                <w:sz w:val="20"/>
                <w:szCs w:val="20"/>
              </w:rPr>
            </w:pPr>
            <w:r w:rsidRPr="006C4C01">
              <w:rPr>
                <w:rFonts w:ascii="Arial" w:hAnsi="Arial" w:cs="Arial"/>
                <w:sz w:val="20"/>
                <w:szCs w:val="20"/>
              </w:rPr>
              <w:t>How is ancillary equipment to be identified in an equipment certificate and in certification drawings?</w:t>
            </w:r>
          </w:p>
          <w:p w:rsidR="003C7200" w:rsidRPr="006C4C01" w:rsidRDefault="003C7200" w:rsidP="003C7200">
            <w:pPr>
              <w:spacing w:after="0"/>
              <w:rPr>
                <w:rFonts w:ascii="Arial" w:hAnsi="Arial" w:cs="Arial"/>
                <w:sz w:val="20"/>
                <w:szCs w:val="20"/>
              </w:rPr>
            </w:pPr>
          </w:p>
          <w:p w:rsidR="003C7200" w:rsidRPr="006C4C01" w:rsidRDefault="003C7200" w:rsidP="003C7200">
            <w:pPr>
              <w:spacing w:after="0"/>
              <w:rPr>
                <w:rFonts w:ascii="Arial" w:hAnsi="Arial" w:cs="Arial"/>
                <w:b/>
                <w:sz w:val="20"/>
                <w:szCs w:val="20"/>
              </w:rPr>
            </w:pPr>
            <w:r w:rsidRPr="006C4C01">
              <w:rPr>
                <w:rFonts w:ascii="Arial" w:hAnsi="Arial" w:cs="Arial"/>
                <w:b/>
                <w:sz w:val="20"/>
                <w:szCs w:val="20"/>
              </w:rPr>
              <w:t>Answer</w:t>
            </w:r>
          </w:p>
          <w:p w:rsidR="003C7200" w:rsidRPr="006C4C01" w:rsidRDefault="003C7200" w:rsidP="003C7200">
            <w:pPr>
              <w:spacing w:after="0"/>
              <w:rPr>
                <w:rFonts w:ascii="Arial" w:hAnsi="Arial" w:cs="Arial"/>
                <w:sz w:val="20"/>
                <w:szCs w:val="20"/>
              </w:rPr>
            </w:pPr>
            <w:r w:rsidRPr="006C4C01">
              <w:rPr>
                <w:rFonts w:ascii="Arial" w:hAnsi="Arial" w:cs="Arial"/>
                <w:sz w:val="20"/>
                <w:szCs w:val="20"/>
              </w:rPr>
              <w:t>All separately certified ancillary Ex equipment that is used in/with the certified equipment shall be identified by manufacturer and model on the equipment certificate and in the certification drawings.</w:t>
            </w:r>
          </w:p>
          <w:p w:rsidR="003C7200" w:rsidRPr="006C4C01" w:rsidRDefault="003C7200" w:rsidP="003C7200">
            <w:pPr>
              <w:spacing w:after="0"/>
              <w:rPr>
                <w:rFonts w:ascii="Arial" w:hAnsi="Arial" w:cs="Arial"/>
                <w:sz w:val="20"/>
                <w:szCs w:val="20"/>
              </w:rPr>
            </w:pPr>
          </w:p>
          <w:p w:rsidR="003C7200" w:rsidRPr="006C4C01" w:rsidRDefault="003C7200" w:rsidP="003C7200">
            <w:pPr>
              <w:spacing w:after="0"/>
              <w:rPr>
                <w:rFonts w:ascii="Arial" w:hAnsi="Arial" w:cs="Arial"/>
                <w:sz w:val="20"/>
                <w:szCs w:val="20"/>
              </w:rPr>
            </w:pPr>
            <w:r w:rsidRPr="006C4C01">
              <w:rPr>
                <w:rFonts w:ascii="Arial" w:hAnsi="Arial" w:cs="Arial"/>
                <w:sz w:val="20"/>
                <w:szCs w:val="20"/>
              </w:rPr>
              <w:lastRenderedPageBreak/>
              <w:t>On the front page of the IECEx certificate, the Type of Protection field shall list all types of protection that are applied in the equipment, including the types of protection used in the ancillary devices.</w:t>
            </w:r>
          </w:p>
          <w:p w:rsidR="003C7200" w:rsidRPr="006C4C01" w:rsidRDefault="003C7200" w:rsidP="003C7200">
            <w:pPr>
              <w:spacing w:after="0"/>
              <w:rPr>
                <w:rFonts w:ascii="Arial" w:hAnsi="Arial" w:cs="Arial"/>
                <w:sz w:val="20"/>
                <w:szCs w:val="20"/>
              </w:rPr>
            </w:pPr>
          </w:p>
          <w:p w:rsidR="003C7200" w:rsidRPr="006C4C01" w:rsidRDefault="003C7200" w:rsidP="003C7200">
            <w:pPr>
              <w:spacing w:after="0"/>
              <w:rPr>
                <w:rFonts w:ascii="Arial" w:hAnsi="Arial" w:cs="Arial"/>
                <w:sz w:val="20"/>
                <w:szCs w:val="20"/>
              </w:rPr>
            </w:pPr>
            <w:r w:rsidRPr="006C4C01">
              <w:rPr>
                <w:rFonts w:ascii="Arial" w:hAnsi="Arial" w:cs="Arial"/>
                <w:sz w:val="20"/>
                <w:szCs w:val="20"/>
              </w:rPr>
              <w:t xml:space="preserve">The equipment nameplate shall show the correct Ex marking string for the equipment only, and shall not include marking for the ancillary devices. </w:t>
            </w:r>
          </w:p>
          <w:p w:rsidR="003C7200" w:rsidRPr="001C1B8E"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196"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r>
      <w:tr w:rsidR="003C7200"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340"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686"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3C7200" w:rsidRPr="006C4C01" w:rsidRDefault="003C7200" w:rsidP="003C7200">
            <w:pPr>
              <w:spacing w:after="0"/>
              <w:rPr>
                <w:rFonts w:ascii="Arial" w:hAnsi="Arial" w:cs="Arial"/>
                <w:b/>
                <w:sz w:val="20"/>
                <w:szCs w:val="20"/>
              </w:rPr>
            </w:pPr>
            <w:r w:rsidRPr="006C4C01">
              <w:rPr>
                <w:rFonts w:ascii="Arial" w:hAnsi="Arial" w:cs="Arial"/>
                <w:b/>
                <w:sz w:val="20"/>
                <w:szCs w:val="20"/>
              </w:rPr>
              <w:t xml:space="preserve">Question 2, marking: </w:t>
            </w:r>
          </w:p>
          <w:p w:rsidR="003C7200" w:rsidRPr="006C4C01" w:rsidRDefault="003C7200" w:rsidP="003C7200">
            <w:pPr>
              <w:spacing w:after="0"/>
              <w:rPr>
                <w:rFonts w:ascii="Arial" w:hAnsi="Arial" w:cs="Arial"/>
                <w:sz w:val="20"/>
                <w:szCs w:val="20"/>
              </w:rPr>
            </w:pPr>
            <w:r w:rsidRPr="006C4C01">
              <w:rPr>
                <w:rFonts w:ascii="Arial" w:hAnsi="Arial" w:cs="Arial"/>
                <w:sz w:val="20"/>
                <w:szCs w:val="20"/>
              </w:rPr>
              <w:t>Which ancillary equipment is to be marked (in the equipment Ex marking string) in an equipment certificate and on the marking labels?</w:t>
            </w:r>
          </w:p>
          <w:p w:rsidR="003C7200" w:rsidRPr="006C4C01" w:rsidRDefault="003C7200" w:rsidP="003C7200">
            <w:pPr>
              <w:spacing w:after="0"/>
              <w:rPr>
                <w:rFonts w:ascii="Arial" w:hAnsi="Arial" w:cs="Arial"/>
                <w:sz w:val="20"/>
                <w:szCs w:val="20"/>
              </w:rPr>
            </w:pPr>
          </w:p>
          <w:p w:rsidR="003C7200" w:rsidRPr="006C4C01" w:rsidRDefault="003C7200" w:rsidP="003C7200">
            <w:pPr>
              <w:spacing w:after="0"/>
              <w:rPr>
                <w:rFonts w:ascii="Arial" w:hAnsi="Arial" w:cs="Arial"/>
                <w:b/>
                <w:sz w:val="20"/>
                <w:szCs w:val="20"/>
              </w:rPr>
            </w:pPr>
            <w:r w:rsidRPr="006C4C01">
              <w:rPr>
                <w:rFonts w:ascii="Arial" w:hAnsi="Arial" w:cs="Arial"/>
                <w:b/>
                <w:sz w:val="20"/>
                <w:szCs w:val="20"/>
              </w:rPr>
              <w:t>Answer:</w:t>
            </w:r>
          </w:p>
          <w:p w:rsidR="003C7200" w:rsidRPr="006C4C01" w:rsidRDefault="003C7200" w:rsidP="003C7200">
            <w:pPr>
              <w:spacing w:after="0"/>
              <w:rPr>
                <w:rFonts w:ascii="Arial" w:hAnsi="Arial" w:cs="Arial"/>
                <w:sz w:val="20"/>
                <w:szCs w:val="20"/>
              </w:rPr>
            </w:pPr>
            <w:r w:rsidRPr="006C4C01">
              <w:rPr>
                <w:rFonts w:ascii="Arial" w:hAnsi="Arial" w:cs="Arial"/>
                <w:sz w:val="20"/>
                <w:szCs w:val="20"/>
              </w:rPr>
              <w:t>The Ex marking string in an equipment certificate and on the marking plate for the equipment, needs to include the protection methods of any</w:t>
            </w:r>
            <w:r w:rsidRPr="006C4C01">
              <w:rPr>
                <w:rFonts w:ascii="Arial" w:hAnsi="Arial" w:cs="Arial"/>
                <w:b/>
                <w:sz w:val="20"/>
                <w:szCs w:val="20"/>
              </w:rPr>
              <w:t xml:space="preserve"> Component certified</w:t>
            </w:r>
            <w:r w:rsidRPr="006C4C01">
              <w:rPr>
                <w:rFonts w:ascii="Arial" w:hAnsi="Arial" w:cs="Arial"/>
                <w:sz w:val="20"/>
                <w:szCs w:val="20"/>
              </w:rPr>
              <w:t xml:space="preserve"> (but not Equipment certified) ancillary devices provided with the equipment.</w:t>
            </w:r>
          </w:p>
          <w:p w:rsidR="003C7200" w:rsidRPr="006C4C01" w:rsidRDefault="003C7200" w:rsidP="003C7200">
            <w:pPr>
              <w:spacing w:after="0"/>
              <w:rPr>
                <w:rFonts w:ascii="Arial" w:hAnsi="Arial" w:cs="Arial"/>
                <w:sz w:val="20"/>
                <w:szCs w:val="20"/>
              </w:rPr>
            </w:pPr>
          </w:p>
          <w:p w:rsidR="003C7200" w:rsidRPr="006C4C01" w:rsidRDefault="003C7200" w:rsidP="003C7200">
            <w:pPr>
              <w:spacing w:after="0"/>
              <w:rPr>
                <w:rFonts w:ascii="Arial" w:hAnsi="Arial" w:cs="Arial"/>
                <w:b/>
                <w:sz w:val="20"/>
                <w:szCs w:val="20"/>
              </w:rPr>
            </w:pPr>
            <w:r w:rsidRPr="006C4C01">
              <w:rPr>
                <w:rFonts w:ascii="Arial" w:hAnsi="Arial" w:cs="Arial"/>
                <w:b/>
                <w:sz w:val="20"/>
                <w:szCs w:val="20"/>
              </w:rPr>
              <w:t>Rationale for answer:</w:t>
            </w:r>
          </w:p>
          <w:p w:rsidR="003C7200" w:rsidRPr="006C4C01" w:rsidRDefault="003C7200" w:rsidP="003C7200">
            <w:pPr>
              <w:spacing w:after="0"/>
              <w:rPr>
                <w:rFonts w:ascii="Arial" w:hAnsi="Arial" w:cs="Arial"/>
                <w:sz w:val="20"/>
                <w:szCs w:val="20"/>
              </w:rPr>
            </w:pPr>
            <w:r w:rsidRPr="006C4C01">
              <w:rPr>
                <w:rFonts w:ascii="Arial" w:hAnsi="Arial" w:cs="Arial"/>
                <w:sz w:val="20"/>
                <w:szCs w:val="20"/>
              </w:rPr>
              <w:t>The checking of the suitability of installed Components with the equipment in/on to which they are mounted, and validation of compliance with the Schedule of Limitations, must always be part of the evaluation of the complete equipment.  However, the similar checking of installed ancillary Equipment is limited to confirming that the method of installation does not defeat the protection of either the ancillary Equipment or the equipment in/on which they are mounted.</w:t>
            </w:r>
          </w:p>
          <w:p w:rsidR="003C7200" w:rsidRPr="001C1B8E"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196"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r>
      <w:tr w:rsidR="003C7200"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TC31</w:t>
            </w:r>
          </w:p>
        </w:tc>
        <w:tc>
          <w:tcPr>
            <w:tcW w:w="1340"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ge</w:t>
            </w:r>
          </w:p>
        </w:tc>
        <w:tc>
          <w:tcPr>
            <w:tcW w:w="3686" w:type="dxa"/>
            <w:tcBorders>
              <w:top w:val="single" w:sz="6" w:space="0" w:color="auto"/>
              <w:left w:val="single" w:sz="6" w:space="0" w:color="auto"/>
              <w:bottom w:val="single" w:sz="6" w:space="0" w:color="auto"/>
              <w:right w:val="single" w:sz="6" w:space="0" w:color="auto"/>
            </w:tcBorders>
          </w:tcPr>
          <w:p w:rsidR="003C7200" w:rsidRDefault="003C7200" w:rsidP="003C7200">
            <w:pPr>
              <w:widowControl w:val="0"/>
              <w:snapToGrid w:val="0"/>
              <w:spacing w:after="0" w:line="240" w:lineRule="auto"/>
              <w:rPr>
                <w:rFonts w:ascii="Arial" w:eastAsia="Times New Roman" w:hAnsi="Arial" w:cs="Arial"/>
                <w:spacing w:val="8"/>
                <w:sz w:val="18"/>
                <w:szCs w:val="18"/>
                <w:lang w:val="en-US" w:eastAsia="zh-CN"/>
              </w:rPr>
            </w:pPr>
            <w:r w:rsidRPr="008136FA">
              <w:rPr>
                <w:rFonts w:ascii="Arial" w:eastAsia="Times New Roman" w:hAnsi="Arial" w:cs="Arial"/>
                <w:spacing w:val="8"/>
                <w:sz w:val="18"/>
                <w:szCs w:val="18"/>
                <w:lang w:val="en-US" w:eastAsia="zh-CN"/>
              </w:rPr>
              <w:t>WG22 finds the draft to be quite confusing, especially with inconsistent use of terms, and introduction of undefined terms. The concept of "ancillary devices" is particularly confusing as we already have "associated apparatus" and "Ex associated equipment" and 60079-0 defined terms.</w:t>
            </w:r>
          </w:p>
          <w:p w:rsidR="003C7200" w:rsidRPr="008136FA" w:rsidRDefault="003C7200" w:rsidP="003C7200">
            <w:pPr>
              <w:widowControl w:val="0"/>
              <w:snapToGrid w:val="0"/>
              <w:spacing w:after="0" w:line="240" w:lineRule="auto"/>
              <w:rPr>
                <w:rFonts w:ascii="Arial" w:eastAsia="Times New Roman" w:hAnsi="Arial" w:cs="Arial"/>
                <w:spacing w:val="8"/>
                <w:sz w:val="18"/>
                <w:szCs w:val="18"/>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3C7200" w:rsidRPr="008136FA" w:rsidRDefault="003C7200" w:rsidP="003C7200">
            <w:pPr>
              <w:widowControl w:val="0"/>
              <w:snapToGrid w:val="0"/>
              <w:spacing w:after="0" w:line="240" w:lineRule="auto"/>
              <w:rPr>
                <w:rFonts w:ascii="Arial" w:eastAsia="Times New Roman" w:hAnsi="Arial" w:cs="Arial"/>
                <w:spacing w:val="8"/>
                <w:sz w:val="18"/>
                <w:szCs w:val="18"/>
                <w:lang w:val="en-US" w:eastAsia="zh-CN"/>
              </w:rPr>
            </w:pPr>
            <w:r w:rsidRPr="008136FA">
              <w:rPr>
                <w:rFonts w:ascii="Arial" w:eastAsia="Times New Roman" w:hAnsi="Arial" w:cs="Arial"/>
                <w:spacing w:val="8"/>
                <w:sz w:val="18"/>
                <w:szCs w:val="18"/>
                <w:lang w:val="en-US" w:eastAsia="zh-CN"/>
              </w:rPr>
              <w:t xml:space="preserve">Rewording to use defined terms would help. See the FMG comment on this </w:t>
            </w:r>
            <w:r w:rsidRPr="00314540">
              <w:rPr>
                <w:rFonts w:ascii="Arial" w:eastAsia="Times New Roman" w:hAnsi="Arial" w:cs="Arial"/>
                <w:spacing w:val="8"/>
                <w:sz w:val="18"/>
                <w:szCs w:val="18"/>
                <w:lang w:val="en-US" w:eastAsia="zh-CN"/>
              </w:rPr>
              <w:t xml:space="preserve">DS </w:t>
            </w:r>
            <w:r w:rsidRPr="00314540">
              <w:rPr>
                <w:rFonts w:ascii="Arial" w:eastAsia="Times New Roman" w:hAnsi="Arial" w:cs="Arial"/>
                <w:spacing w:val="8"/>
                <w:sz w:val="20"/>
                <w:szCs w:val="20"/>
                <w:lang w:eastAsia="zh-CN"/>
              </w:rPr>
              <w:t>and proposed changes</w:t>
            </w:r>
            <w:r>
              <w:rPr>
                <w:rFonts w:ascii="Arial" w:eastAsia="Times New Roman" w:hAnsi="Arial" w:cs="Arial"/>
                <w:spacing w:val="8"/>
                <w:sz w:val="18"/>
                <w:szCs w:val="18"/>
                <w:lang w:val="en-US" w:eastAsia="zh-CN"/>
              </w:rPr>
              <w:t xml:space="preserve"> to the text</w:t>
            </w:r>
            <w:r w:rsidRPr="008136FA">
              <w:rPr>
                <w:rFonts w:ascii="Arial" w:eastAsia="Times New Roman" w:hAnsi="Arial" w:cs="Arial"/>
                <w:spacing w:val="8"/>
                <w:sz w:val="18"/>
                <w:szCs w:val="18"/>
                <w:lang w:val="en-US" w:eastAsia="zh-CN"/>
              </w:rPr>
              <w:t>.</w:t>
            </w:r>
          </w:p>
        </w:tc>
        <w:tc>
          <w:tcPr>
            <w:tcW w:w="3196"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r>
      <w:tr w:rsidR="003C7200"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3C720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TC31</w:t>
            </w:r>
          </w:p>
        </w:tc>
        <w:tc>
          <w:tcPr>
            <w:tcW w:w="1340"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3C720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ge</w:t>
            </w:r>
          </w:p>
        </w:tc>
        <w:tc>
          <w:tcPr>
            <w:tcW w:w="3686" w:type="dxa"/>
            <w:tcBorders>
              <w:top w:val="single" w:sz="6" w:space="0" w:color="auto"/>
              <w:left w:val="single" w:sz="6" w:space="0" w:color="auto"/>
              <w:bottom w:val="single" w:sz="6" w:space="0" w:color="auto"/>
              <w:right w:val="single" w:sz="6" w:space="0" w:color="auto"/>
            </w:tcBorders>
          </w:tcPr>
          <w:p w:rsidR="003C7200" w:rsidRPr="008136FA" w:rsidRDefault="003C7200" w:rsidP="003C7200">
            <w:pPr>
              <w:widowControl w:val="0"/>
              <w:snapToGrid w:val="0"/>
              <w:spacing w:after="0" w:line="240" w:lineRule="auto"/>
              <w:rPr>
                <w:rFonts w:ascii="Arial" w:eastAsia="Times New Roman" w:hAnsi="Arial" w:cs="Arial"/>
                <w:spacing w:val="8"/>
                <w:sz w:val="18"/>
                <w:szCs w:val="18"/>
                <w:lang w:val="en-US" w:eastAsia="zh-CN"/>
              </w:rPr>
            </w:pPr>
            <w:r w:rsidRPr="008136FA">
              <w:rPr>
                <w:rFonts w:ascii="Arial" w:eastAsia="Times New Roman" w:hAnsi="Arial" w:cs="Arial"/>
                <w:spacing w:val="8"/>
                <w:sz w:val="18"/>
                <w:szCs w:val="18"/>
                <w:lang w:val="en-US" w:eastAsia="zh-CN"/>
              </w:rPr>
              <w:t xml:space="preserve">If, as we understand, this DS was developed to address the situation with large motors, it would help if the DS said </w:t>
            </w:r>
            <w:r w:rsidRPr="008136FA">
              <w:rPr>
                <w:rFonts w:ascii="Arial" w:eastAsia="Times New Roman" w:hAnsi="Arial" w:cs="Arial"/>
                <w:spacing w:val="8"/>
                <w:sz w:val="18"/>
                <w:szCs w:val="18"/>
                <w:lang w:val="en-US" w:eastAsia="zh-CN"/>
              </w:rPr>
              <w:lastRenderedPageBreak/>
              <w:t>so. This would help separate the issue raised here for large motors from assemblies which are addressed by TC60079-46.</w:t>
            </w:r>
          </w:p>
        </w:tc>
        <w:tc>
          <w:tcPr>
            <w:tcW w:w="3260" w:type="dxa"/>
            <w:tcBorders>
              <w:top w:val="single" w:sz="6" w:space="0" w:color="auto"/>
              <w:left w:val="single" w:sz="6" w:space="0" w:color="auto"/>
              <w:bottom w:val="single" w:sz="6" w:space="0" w:color="auto"/>
              <w:right w:val="single" w:sz="6" w:space="0" w:color="auto"/>
            </w:tcBorders>
          </w:tcPr>
          <w:p w:rsidR="003C7200" w:rsidRPr="008136FA" w:rsidRDefault="003C7200" w:rsidP="003C7200">
            <w:pPr>
              <w:widowControl w:val="0"/>
              <w:snapToGrid w:val="0"/>
              <w:spacing w:after="0" w:line="240" w:lineRule="auto"/>
              <w:rPr>
                <w:rFonts w:ascii="Arial" w:eastAsia="Times New Roman" w:hAnsi="Arial" w:cs="Arial"/>
                <w:spacing w:val="8"/>
                <w:sz w:val="18"/>
                <w:szCs w:val="18"/>
                <w:lang w:val="en-US" w:eastAsia="zh-CN"/>
              </w:rPr>
            </w:pPr>
            <w:r w:rsidRPr="008136FA">
              <w:rPr>
                <w:rFonts w:ascii="Arial" w:eastAsia="Times New Roman" w:hAnsi="Arial" w:cs="Arial"/>
                <w:spacing w:val="8"/>
                <w:sz w:val="18"/>
                <w:szCs w:val="18"/>
                <w:lang w:val="en-US" w:eastAsia="zh-CN"/>
              </w:rPr>
              <w:lastRenderedPageBreak/>
              <w:t>A</w:t>
            </w:r>
            <w:r>
              <w:rPr>
                <w:rFonts w:ascii="Arial" w:eastAsia="Times New Roman" w:hAnsi="Arial" w:cs="Arial"/>
                <w:spacing w:val="8"/>
                <w:sz w:val="18"/>
                <w:szCs w:val="18"/>
                <w:lang w:val="en-US" w:eastAsia="zh-CN"/>
              </w:rPr>
              <w:t>dd</w:t>
            </w:r>
            <w:r w:rsidRPr="008136FA">
              <w:rPr>
                <w:rFonts w:ascii="Arial" w:eastAsia="Times New Roman" w:hAnsi="Arial" w:cs="Arial"/>
                <w:spacing w:val="8"/>
                <w:sz w:val="18"/>
                <w:szCs w:val="18"/>
                <w:lang w:val="en-US" w:eastAsia="zh-CN"/>
              </w:rPr>
              <w:t xml:space="preserve"> </w:t>
            </w:r>
            <w:r>
              <w:rPr>
                <w:rFonts w:ascii="Arial" w:eastAsia="Times New Roman" w:hAnsi="Arial" w:cs="Arial"/>
                <w:spacing w:val="8"/>
                <w:sz w:val="18"/>
                <w:szCs w:val="18"/>
                <w:lang w:val="en-US" w:eastAsia="zh-CN"/>
              </w:rPr>
              <w:t xml:space="preserve">clarifying </w:t>
            </w:r>
            <w:r w:rsidRPr="008136FA">
              <w:rPr>
                <w:rFonts w:ascii="Arial" w:eastAsia="Times New Roman" w:hAnsi="Arial" w:cs="Arial"/>
                <w:spacing w:val="8"/>
                <w:sz w:val="18"/>
                <w:szCs w:val="18"/>
                <w:lang w:val="en-US" w:eastAsia="zh-CN"/>
              </w:rPr>
              <w:t>text to “Background”:</w:t>
            </w:r>
          </w:p>
          <w:p w:rsidR="003C7200" w:rsidRPr="008136FA" w:rsidRDefault="003C7200" w:rsidP="003C7200">
            <w:pPr>
              <w:widowControl w:val="0"/>
              <w:snapToGrid w:val="0"/>
              <w:spacing w:after="0" w:line="240" w:lineRule="auto"/>
              <w:rPr>
                <w:rFonts w:ascii="Arial" w:eastAsia="Times New Roman" w:hAnsi="Arial" w:cs="Arial"/>
                <w:spacing w:val="8"/>
                <w:sz w:val="18"/>
                <w:szCs w:val="18"/>
                <w:lang w:val="en-US" w:eastAsia="zh-CN"/>
              </w:rPr>
            </w:pPr>
          </w:p>
          <w:p w:rsidR="003C7200" w:rsidRDefault="003C7200" w:rsidP="003C7200">
            <w:pPr>
              <w:widowControl w:val="0"/>
              <w:snapToGrid w:val="0"/>
              <w:spacing w:after="0" w:line="240" w:lineRule="auto"/>
              <w:rPr>
                <w:rFonts w:ascii="Arial" w:eastAsia="Times New Roman" w:hAnsi="Arial" w:cs="Arial"/>
                <w:spacing w:val="8"/>
                <w:sz w:val="18"/>
                <w:szCs w:val="18"/>
                <w:lang w:val="en-US" w:eastAsia="zh-CN"/>
              </w:rPr>
            </w:pPr>
            <w:r w:rsidRPr="008136FA">
              <w:rPr>
                <w:rFonts w:ascii="Arial" w:eastAsia="Times New Roman" w:hAnsi="Arial" w:cs="Arial"/>
                <w:spacing w:val="8"/>
                <w:sz w:val="18"/>
                <w:szCs w:val="18"/>
                <w:lang w:val="en-US" w:eastAsia="zh-CN"/>
              </w:rPr>
              <w:t xml:space="preserve">A typical example of such Ex </w:t>
            </w:r>
            <w:r w:rsidRPr="008136FA">
              <w:rPr>
                <w:rFonts w:ascii="Arial" w:eastAsia="Times New Roman" w:hAnsi="Arial" w:cs="Arial"/>
                <w:spacing w:val="8"/>
                <w:sz w:val="18"/>
                <w:szCs w:val="18"/>
                <w:lang w:val="en-US" w:eastAsia="zh-CN"/>
              </w:rPr>
              <w:lastRenderedPageBreak/>
              <w:t>Equipment would be an “eb” motor that includes an Ex Component “eb” terminal box, an Ex Equipment “ib” bearing temperature monitor, and an Ex Equipment “ib” vibration monitor.</w:t>
            </w:r>
          </w:p>
          <w:p w:rsidR="003C7200" w:rsidRPr="008136FA" w:rsidRDefault="003C7200" w:rsidP="003C7200">
            <w:pPr>
              <w:widowControl w:val="0"/>
              <w:snapToGrid w:val="0"/>
              <w:spacing w:after="0" w:line="240" w:lineRule="auto"/>
              <w:rPr>
                <w:rFonts w:ascii="Arial" w:eastAsia="Times New Roman" w:hAnsi="Arial" w:cs="Arial"/>
                <w:spacing w:val="8"/>
                <w:sz w:val="18"/>
                <w:szCs w:val="18"/>
                <w:lang w:val="en-US" w:eastAsia="zh-CN"/>
              </w:rPr>
            </w:pPr>
          </w:p>
        </w:tc>
        <w:tc>
          <w:tcPr>
            <w:tcW w:w="3196"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r>
      <w:tr w:rsidR="003C7200"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TC31</w:t>
            </w:r>
          </w:p>
        </w:tc>
        <w:tc>
          <w:tcPr>
            <w:tcW w:w="1340"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275"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ge</w:t>
            </w:r>
          </w:p>
        </w:tc>
        <w:tc>
          <w:tcPr>
            <w:tcW w:w="3686" w:type="dxa"/>
            <w:tcBorders>
              <w:top w:val="single" w:sz="6" w:space="0" w:color="auto"/>
              <w:left w:val="single" w:sz="6" w:space="0" w:color="auto"/>
              <w:bottom w:val="single" w:sz="6" w:space="0" w:color="auto"/>
              <w:right w:val="single" w:sz="6" w:space="0" w:color="auto"/>
            </w:tcBorders>
          </w:tcPr>
          <w:p w:rsidR="003C7200" w:rsidRDefault="003C7200" w:rsidP="003C7200">
            <w:pPr>
              <w:widowControl w:val="0"/>
              <w:snapToGrid w:val="0"/>
              <w:spacing w:after="0" w:line="240" w:lineRule="auto"/>
              <w:rPr>
                <w:rFonts w:ascii="Arial" w:eastAsia="Times New Roman" w:hAnsi="Arial" w:cs="Arial"/>
                <w:spacing w:val="8"/>
                <w:sz w:val="18"/>
                <w:szCs w:val="18"/>
                <w:lang w:val="en-US" w:eastAsia="zh-CN"/>
              </w:rPr>
            </w:pPr>
            <w:r w:rsidRPr="008136FA">
              <w:rPr>
                <w:rFonts w:ascii="Arial" w:eastAsia="Times New Roman" w:hAnsi="Arial" w:cs="Arial"/>
                <w:spacing w:val="8"/>
                <w:sz w:val="18"/>
                <w:szCs w:val="18"/>
                <w:lang w:val="en-US" w:eastAsia="zh-CN"/>
              </w:rPr>
              <w:t>Several</w:t>
            </w:r>
            <w:r>
              <w:rPr>
                <w:rFonts w:ascii="Arial" w:eastAsia="Times New Roman" w:hAnsi="Arial" w:cs="Arial"/>
                <w:spacing w:val="8"/>
                <w:sz w:val="18"/>
                <w:szCs w:val="18"/>
                <w:lang w:val="en-US" w:eastAsia="zh-CN"/>
              </w:rPr>
              <w:t xml:space="preserve"> WG22 experts</w:t>
            </w:r>
            <w:r w:rsidRPr="008136FA">
              <w:rPr>
                <w:rFonts w:ascii="Arial" w:eastAsia="Times New Roman" w:hAnsi="Arial" w:cs="Arial"/>
                <w:spacing w:val="8"/>
                <w:sz w:val="18"/>
                <w:szCs w:val="18"/>
                <w:lang w:val="en-US" w:eastAsia="zh-CN"/>
              </w:rPr>
              <w:t xml:space="preserve"> suggested that the DS be withdrawn as the intent of a DS is reduce confusion and increase consistency</w:t>
            </w:r>
            <w:r>
              <w:rPr>
                <w:rFonts w:ascii="Arial" w:eastAsia="Times New Roman" w:hAnsi="Arial" w:cs="Arial"/>
                <w:spacing w:val="8"/>
                <w:sz w:val="18"/>
                <w:szCs w:val="18"/>
                <w:lang w:val="en-US" w:eastAsia="zh-CN"/>
              </w:rPr>
              <w:t xml:space="preserve"> between certifiers</w:t>
            </w:r>
            <w:r w:rsidRPr="008136FA">
              <w:rPr>
                <w:rFonts w:ascii="Arial" w:eastAsia="Times New Roman" w:hAnsi="Arial" w:cs="Arial"/>
                <w:spacing w:val="8"/>
                <w:sz w:val="18"/>
                <w:szCs w:val="18"/>
                <w:lang w:val="en-US" w:eastAsia="zh-CN"/>
              </w:rPr>
              <w:t xml:space="preserve">. This </w:t>
            </w:r>
            <w:r>
              <w:rPr>
                <w:rFonts w:ascii="Arial" w:eastAsia="Times New Roman" w:hAnsi="Arial" w:cs="Arial"/>
                <w:spacing w:val="8"/>
                <w:sz w:val="18"/>
                <w:szCs w:val="18"/>
                <w:lang w:val="en-US" w:eastAsia="zh-CN"/>
              </w:rPr>
              <w:t>DS</w:t>
            </w:r>
            <w:r w:rsidRPr="008136FA">
              <w:rPr>
                <w:rFonts w:ascii="Arial" w:eastAsia="Times New Roman" w:hAnsi="Arial" w:cs="Arial"/>
                <w:spacing w:val="8"/>
                <w:sz w:val="18"/>
                <w:szCs w:val="18"/>
                <w:lang w:val="en-US" w:eastAsia="zh-CN"/>
              </w:rPr>
              <w:t xml:space="preserve"> appears to increase confusion and reduce consistency.</w:t>
            </w:r>
          </w:p>
          <w:p w:rsidR="003C7200" w:rsidRPr="008136FA" w:rsidRDefault="003C7200" w:rsidP="003C7200">
            <w:pPr>
              <w:widowControl w:val="0"/>
              <w:snapToGrid w:val="0"/>
              <w:spacing w:after="0" w:line="240" w:lineRule="auto"/>
              <w:rPr>
                <w:rFonts w:ascii="Arial" w:eastAsia="Times New Roman" w:hAnsi="Arial" w:cs="Arial"/>
                <w:spacing w:val="8"/>
                <w:sz w:val="18"/>
                <w:szCs w:val="18"/>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3C7200" w:rsidRPr="008136FA" w:rsidRDefault="003C7200" w:rsidP="003C7200">
            <w:pPr>
              <w:widowControl w:val="0"/>
              <w:snapToGrid w:val="0"/>
              <w:spacing w:after="0" w:line="240" w:lineRule="auto"/>
              <w:rPr>
                <w:rFonts w:ascii="Arial" w:eastAsia="Times New Roman" w:hAnsi="Arial" w:cs="Arial"/>
                <w:spacing w:val="8"/>
                <w:sz w:val="18"/>
                <w:szCs w:val="18"/>
                <w:lang w:val="en-US" w:eastAsia="zh-CN"/>
              </w:rPr>
            </w:pPr>
            <w:r w:rsidRPr="008136FA">
              <w:rPr>
                <w:rFonts w:ascii="Arial" w:eastAsia="Times New Roman" w:hAnsi="Arial" w:cs="Arial"/>
                <w:spacing w:val="8"/>
                <w:sz w:val="18"/>
                <w:szCs w:val="18"/>
                <w:lang w:val="en-US" w:eastAsia="zh-CN"/>
              </w:rPr>
              <w:t xml:space="preserve">Withdraw DS and address </w:t>
            </w:r>
            <w:r>
              <w:rPr>
                <w:rFonts w:ascii="Arial" w:eastAsia="Times New Roman" w:hAnsi="Arial" w:cs="Arial"/>
                <w:spacing w:val="8"/>
                <w:sz w:val="18"/>
                <w:szCs w:val="18"/>
                <w:lang w:val="en-US" w:eastAsia="zh-CN"/>
              </w:rPr>
              <w:t xml:space="preserve">this whole matter by </w:t>
            </w:r>
            <w:r w:rsidRPr="008136FA">
              <w:rPr>
                <w:rFonts w:ascii="Arial" w:eastAsia="Times New Roman" w:hAnsi="Arial" w:cs="Arial"/>
                <w:spacing w:val="8"/>
                <w:sz w:val="18"/>
                <w:szCs w:val="18"/>
                <w:lang w:val="en-US" w:eastAsia="zh-CN"/>
              </w:rPr>
              <w:t xml:space="preserve">revision </w:t>
            </w:r>
            <w:r>
              <w:rPr>
                <w:rFonts w:ascii="Arial" w:eastAsia="Times New Roman" w:hAnsi="Arial" w:cs="Arial"/>
                <w:spacing w:val="8"/>
                <w:sz w:val="18"/>
                <w:szCs w:val="18"/>
                <w:lang w:val="en-US" w:eastAsia="zh-CN"/>
              </w:rPr>
              <w:t>of</w:t>
            </w:r>
            <w:r w:rsidRPr="008136FA">
              <w:rPr>
                <w:rFonts w:ascii="Arial" w:eastAsia="Times New Roman" w:hAnsi="Arial" w:cs="Arial"/>
                <w:spacing w:val="8"/>
                <w:sz w:val="18"/>
                <w:szCs w:val="18"/>
                <w:lang w:val="en-US" w:eastAsia="zh-CN"/>
              </w:rPr>
              <w:t xml:space="preserve"> OD 034.</w:t>
            </w:r>
          </w:p>
        </w:tc>
        <w:tc>
          <w:tcPr>
            <w:tcW w:w="3196"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r>
      <w:tr w:rsidR="003C7200"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3C720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sidRPr="00872E9B">
              <w:rPr>
                <w:rFonts w:ascii="Arial" w:eastAsia="Times New Roman" w:hAnsi="Arial" w:cs="Arial" w:hint="eastAsia"/>
                <w:b/>
                <w:bCs/>
                <w:spacing w:val="8"/>
                <w:sz w:val="20"/>
                <w:szCs w:val="20"/>
                <w:lang w:val="en-US" w:eastAsia="zh-CN"/>
              </w:rPr>
              <w:t>T</w:t>
            </w:r>
            <w:r w:rsidRPr="00872E9B">
              <w:rPr>
                <w:rFonts w:ascii="Arial" w:eastAsia="Times New Roman" w:hAnsi="Arial" w:cs="Arial"/>
                <w:b/>
                <w:bCs/>
                <w:spacing w:val="8"/>
                <w:sz w:val="20"/>
                <w:szCs w:val="20"/>
                <w:lang w:val="en-US" w:eastAsia="zh-CN"/>
              </w:rPr>
              <w:t>IIS</w:t>
            </w:r>
          </w:p>
          <w:p w:rsidR="003C7200" w:rsidRPr="00872E9B"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JP</w:t>
            </w:r>
          </w:p>
          <w:p w:rsidR="003C7200" w:rsidRPr="00872E9B"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340" w:type="dxa"/>
            <w:tcBorders>
              <w:top w:val="single" w:sz="6" w:space="0" w:color="auto"/>
              <w:left w:val="single" w:sz="6" w:space="0" w:color="auto"/>
              <w:bottom w:val="single" w:sz="6" w:space="0" w:color="auto"/>
              <w:right w:val="single" w:sz="6" w:space="0" w:color="auto"/>
            </w:tcBorders>
          </w:tcPr>
          <w:p w:rsidR="003C7200" w:rsidRPr="00435C30" w:rsidRDefault="003C7200" w:rsidP="003C7200">
            <w:pPr>
              <w:widowControl w:val="0"/>
              <w:snapToGrid w:val="0"/>
              <w:spacing w:after="0" w:line="240" w:lineRule="auto"/>
              <w:jc w:val="center"/>
              <w:rPr>
                <w:rFonts w:ascii="Arial" w:eastAsia="Times New Roman" w:hAnsi="Arial" w:cs="Arial"/>
                <w:b/>
                <w:bCs/>
                <w:spacing w:val="8"/>
                <w:sz w:val="18"/>
                <w:szCs w:val="18"/>
                <w:lang w:val="en-US" w:eastAsia="zh-CN"/>
              </w:rPr>
            </w:pPr>
            <w:r w:rsidRPr="00435C30">
              <w:rPr>
                <w:rFonts w:ascii="Arial" w:eastAsia="Times New Roman" w:hAnsi="Arial" w:cs="Arial"/>
                <w:b/>
                <w:bCs/>
                <w:spacing w:val="8"/>
                <w:sz w:val="18"/>
                <w:szCs w:val="18"/>
                <w:lang w:val="en-US" w:eastAsia="zh-CN"/>
              </w:rPr>
              <w:t>Background</w:t>
            </w:r>
          </w:p>
        </w:tc>
        <w:tc>
          <w:tcPr>
            <w:tcW w:w="1275" w:type="dxa"/>
            <w:tcBorders>
              <w:top w:val="single" w:sz="6" w:space="0" w:color="auto"/>
              <w:left w:val="single" w:sz="6" w:space="0" w:color="auto"/>
              <w:bottom w:val="single" w:sz="6" w:space="0" w:color="auto"/>
              <w:right w:val="single" w:sz="6" w:space="0" w:color="auto"/>
            </w:tcBorders>
          </w:tcPr>
          <w:p w:rsidR="003C7200" w:rsidRPr="00872E9B"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sidRPr="00872E9B">
              <w:rPr>
                <w:rFonts w:ascii="Arial" w:eastAsia="Times New Roman" w:hAnsi="Arial" w:cs="Arial" w:hint="eastAsia"/>
                <w:b/>
                <w:bCs/>
                <w:spacing w:val="8"/>
                <w:sz w:val="20"/>
                <w:szCs w:val="20"/>
                <w:lang w:val="en-US" w:eastAsia="zh-CN"/>
              </w:rPr>
              <w:t>-</w:t>
            </w:r>
          </w:p>
        </w:tc>
        <w:tc>
          <w:tcPr>
            <w:tcW w:w="1134" w:type="dxa"/>
            <w:tcBorders>
              <w:top w:val="single" w:sz="6" w:space="0" w:color="auto"/>
              <w:left w:val="single" w:sz="6" w:space="0" w:color="auto"/>
              <w:bottom w:val="single" w:sz="6" w:space="0" w:color="auto"/>
              <w:right w:val="single" w:sz="6" w:space="0" w:color="auto"/>
            </w:tcBorders>
          </w:tcPr>
          <w:p w:rsidR="003C7200" w:rsidRPr="00872E9B"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sidRPr="00872E9B">
              <w:rPr>
                <w:rFonts w:ascii="Arial" w:eastAsia="Times New Roman" w:hAnsi="Arial" w:cs="Arial" w:hint="eastAsia"/>
                <w:b/>
                <w:bCs/>
                <w:spacing w:val="8"/>
                <w:sz w:val="20"/>
                <w:szCs w:val="20"/>
                <w:lang w:val="en-US" w:eastAsia="zh-CN"/>
              </w:rPr>
              <w:t>G</w:t>
            </w:r>
            <w:r w:rsidRPr="00872E9B">
              <w:rPr>
                <w:rFonts w:ascii="Arial" w:eastAsia="Times New Roman" w:hAnsi="Arial" w:cs="Arial"/>
                <w:b/>
                <w:bCs/>
                <w:spacing w:val="8"/>
                <w:sz w:val="20"/>
                <w:szCs w:val="20"/>
                <w:lang w:val="en-US" w:eastAsia="zh-CN"/>
              </w:rPr>
              <w:t>e</w:t>
            </w:r>
          </w:p>
        </w:tc>
        <w:tc>
          <w:tcPr>
            <w:tcW w:w="3686" w:type="dxa"/>
            <w:tcBorders>
              <w:top w:val="single" w:sz="6" w:space="0" w:color="auto"/>
              <w:left w:val="single" w:sz="6" w:space="0" w:color="auto"/>
              <w:bottom w:val="single" w:sz="6" w:space="0" w:color="auto"/>
              <w:right w:val="single" w:sz="6" w:space="0" w:color="auto"/>
            </w:tcBorders>
          </w:tcPr>
          <w:p w:rsidR="003C7200" w:rsidRPr="00872E9B" w:rsidRDefault="003C7200" w:rsidP="003C7200">
            <w:pPr>
              <w:widowControl w:val="0"/>
              <w:snapToGrid w:val="0"/>
              <w:spacing w:after="0" w:line="240" w:lineRule="auto"/>
              <w:rPr>
                <w:rFonts w:ascii="Arial" w:eastAsia="Times New Roman" w:hAnsi="Arial" w:cs="Arial"/>
                <w:b/>
                <w:bCs/>
                <w:spacing w:val="8"/>
                <w:sz w:val="20"/>
                <w:szCs w:val="20"/>
                <w:lang w:val="en-US" w:eastAsia="zh-CN"/>
              </w:rPr>
            </w:pPr>
            <w:r w:rsidRPr="00872E9B">
              <w:rPr>
                <w:rFonts w:ascii="Arial" w:eastAsia="Times New Roman" w:hAnsi="Arial" w:cs="Arial"/>
                <w:b/>
                <w:bCs/>
                <w:spacing w:val="8"/>
                <w:sz w:val="20"/>
                <w:szCs w:val="20"/>
                <w:lang w:val="en-US" w:eastAsia="zh-CN"/>
              </w:rPr>
              <w:t xml:space="preserve">We are not sure what exactly the draft DS is trying to confirm. </w:t>
            </w:r>
          </w:p>
          <w:p w:rsidR="003C7200" w:rsidRPr="00872E9B" w:rsidRDefault="003C7200" w:rsidP="003C7200">
            <w:pPr>
              <w:widowControl w:val="0"/>
              <w:snapToGrid w:val="0"/>
              <w:spacing w:after="0" w:line="240" w:lineRule="auto"/>
              <w:rPr>
                <w:rFonts w:ascii="Arial" w:eastAsia="Times New Roman" w:hAnsi="Arial" w:cs="Arial"/>
                <w:b/>
                <w:bCs/>
                <w:spacing w:val="8"/>
                <w:sz w:val="20"/>
                <w:szCs w:val="20"/>
                <w:lang w:val="en-US" w:eastAsia="zh-CN"/>
              </w:rPr>
            </w:pPr>
            <w:r w:rsidRPr="00872E9B">
              <w:rPr>
                <w:rFonts w:ascii="Arial" w:eastAsia="Times New Roman" w:hAnsi="Arial" w:cs="Arial"/>
                <w:b/>
                <w:bCs/>
                <w:spacing w:val="8"/>
                <w:sz w:val="20"/>
                <w:szCs w:val="20"/>
                <w:lang w:val="en-US" w:eastAsia="zh-CN"/>
              </w:rPr>
              <w:t>The intention of the term of ancillary equipment/device is not clear. In addition, the wordings of ancillary equipment and ancillary device(s) are mixed in the Q&amp;A part. Are they the same meanings?</w:t>
            </w:r>
          </w:p>
          <w:p w:rsidR="003C7200" w:rsidRDefault="003C7200" w:rsidP="003C7200">
            <w:pPr>
              <w:widowControl w:val="0"/>
              <w:snapToGrid w:val="0"/>
              <w:spacing w:after="0" w:line="240" w:lineRule="auto"/>
              <w:rPr>
                <w:rFonts w:ascii="Arial" w:eastAsia="Times New Roman" w:hAnsi="Arial" w:cs="Arial"/>
                <w:b/>
                <w:bCs/>
                <w:spacing w:val="8"/>
                <w:sz w:val="20"/>
                <w:szCs w:val="20"/>
                <w:lang w:val="en-US" w:eastAsia="zh-CN"/>
              </w:rPr>
            </w:pPr>
            <w:r w:rsidRPr="00872E9B">
              <w:rPr>
                <w:rFonts w:ascii="Arial" w:eastAsia="Times New Roman" w:hAnsi="Arial" w:cs="Arial" w:hint="eastAsia"/>
                <w:b/>
                <w:bCs/>
                <w:spacing w:val="8"/>
                <w:sz w:val="20"/>
                <w:szCs w:val="20"/>
                <w:lang w:val="en-US" w:eastAsia="zh-CN"/>
              </w:rPr>
              <w:t>W</w:t>
            </w:r>
            <w:r w:rsidRPr="00872E9B">
              <w:rPr>
                <w:rFonts w:ascii="Arial" w:eastAsia="Times New Roman" w:hAnsi="Arial" w:cs="Arial"/>
                <w:b/>
                <w:bCs/>
                <w:spacing w:val="8"/>
                <w:sz w:val="20"/>
                <w:szCs w:val="20"/>
                <w:lang w:val="en-US" w:eastAsia="zh-CN"/>
              </w:rPr>
              <w:t>e think it would be helpful to show some examples of ancillary equipment and device.</w:t>
            </w:r>
          </w:p>
          <w:p w:rsidR="003C7200" w:rsidRPr="00872E9B" w:rsidRDefault="003C7200" w:rsidP="003C7200">
            <w:pPr>
              <w:widowControl w:val="0"/>
              <w:snapToGrid w:val="0"/>
              <w:spacing w:after="0" w:line="240" w:lineRule="auto"/>
              <w:rPr>
                <w:rFonts w:ascii="Arial" w:eastAsia="Times New Roman" w:hAnsi="Arial" w:cs="Arial"/>
                <w:b/>
                <w:bCs/>
                <w:spacing w:val="8"/>
                <w:sz w:val="20"/>
                <w:szCs w:val="20"/>
                <w:lang w:val="en-US" w:eastAsia="zh-CN"/>
              </w:rPr>
            </w:pPr>
          </w:p>
        </w:tc>
        <w:tc>
          <w:tcPr>
            <w:tcW w:w="3260" w:type="dxa"/>
            <w:tcBorders>
              <w:top w:val="single" w:sz="6" w:space="0" w:color="auto"/>
              <w:left w:val="single" w:sz="6" w:space="0" w:color="auto"/>
              <w:bottom w:val="single" w:sz="6" w:space="0" w:color="auto"/>
              <w:right w:val="single" w:sz="6" w:space="0" w:color="auto"/>
            </w:tcBorders>
          </w:tcPr>
          <w:p w:rsidR="003C7200" w:rsidRPr="00872E9B" w:rsidRDefault="003C7200" w:rsidP="003C7200">
            <w:pPr>
              <w:widowControl w:val="0"/>
              <w:snapToGrid w:val="0"/>
              <w:spacing w:after="0" w:line="240" w:lineRule="auto"/>
              <w:rPr>
                <w:rFonts w:ascii="Arial" w:eastAsia="Times New Roman" w:hAnsi="Arial" w:cs="Arial"/>
                <w:b/>
                <w:bCs/>
                <w:spacing w:val="8"/>
                <w:sz w:val="20"/>
                <w:szCs w:val="20"/>
                <w:lang w:val="en-US" w:eastAsia="zh-CN"/>
              </w:rPr>
            </w:pPr>
            <w:r w:rsidRPr="00872E9B">
              <w:rPr>
                <w:rFonts w:ascii="Arial" w:eastAsia="Times New Roman" w:hAnsi="Arial" w:cs="Arial"/>
                <w:b/>
                <w:bCs/>
                <w:spacing w:val="8"/>
                <w:sz w:val="20"/>
                <w:szCs w:val="20"/>
                <w:lang w:val="en-US" w:eastAsia="zh-CN"/>
              </w:rPr>
              <w:t>Provide some examples of ancillary equipment and ancillary device to help understanding.</w:t>
            </w:r>
          </w:p>
        </w:tc>
        <w:tc>
          <w:tcPr>
            <w:tcW w:w="3196"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rPr>
                <w:rFonts w:ascii="Arial" w:eastAsia="Times New Roman" w:hAnsi="Arial" w:cs="Arial"/>
                <w:b/>
                <w:bCs/>
                <w:spacing w:val="8"/>
                <w:sz w:val="20"/>
                <w:szCs w:val="20"/>
                <w:lang w:val="en-US" w:eastAsia="zh-CN"/>
              </w:rPr>
            </w:pPr>
          </w:p>
        </w:tc>
      </w:tr>
      <w:tr w:rsidR="003C7200"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UL – USA</w:t>
            </w:r>
          </w:p>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340" w:type="dxa"/>
            <w:tcBorders>
              <w:top w:val="single" w:sz="6" w:space="0" w:color="auto"/>
              <w:left w:val="single" w:sz="6" w:space="0" w:color="auto"/>
              <w:bottom w:val="single" w:sz="6" w:space="0" w:color="auto"/>
              <w:right w:val="single" w:sz="6" w:space="0" w:color="auto"/>
            </w:tcBorders>
          </w:tcPr>
          <w:p w:rsidR="003C7200" w:rsidRPr="004D128C" w:rsidRDefault="003C7200" w:rsidP="003C7200">
            <w:pPr>
              <w:widowControl w:val="0"/>
              <w:snapToGrid w:val="0"/>
              <w:spacing w:after="0" w:line="240" w:lineRule="auto"/>
              <w:jc w:val="center"/>
              <w:rPr>
                <w:rFonts w:ascii="Arial" w:eastAsia="Times New Roman" w:hAnsi="Arial" w:cs="Arial"/>
                <w:b/>
                <w:bCs/>
                <w:spacing w:val="8"/>
                <w:sz w:val="18"/>
                <w:szCs w:val="18"/>
                <w:lang w:val="en-US" w:eastAsia="zh-CN"/>
              </w:rPr>
            </w:pPr>
            <w:r w:rsidRPr="004D128C">
              <w:rPr>
                <w:rFonts w:ascii="Arial" w:eastAsia="Times New Roman" w:hAnsi="Arial" w:cs="Arial"/>
                <w:b/>
                <w:bCs/>
                <w:spacing w:val="8"/>
                <w:sz w:val="18"/>
                <w:szCs w:val="18"/>
                <w:lang w:val="en-US" w:eastAsia="zh-CN"/>
              </w:rPr>
              <w:t>Background</w:t>
            </w:r>
          </w:p>
        </w:tc>
        <w:tc>
          <w:tcPr>
            <w:tcW w:w="1275"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Technical</w:t>
            </w:r>
          </w:p>
        </w:tc>
        <w:tc>
          <w:tcPr>
            <w:tcW w:w="3686"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 xml:space="preserve">Please add a definition (or examples) of an ancillary device.   </w:t>
            </w:r>
          </w:p>
        </w:tc>
        <w:tc>
          <w:tcPr>
            <w:tcW w:w="3260" w:type="dxa"/>
            <w:tcBorders>
              <w:top w:val="single" w:sz="6" w:space="0" w:color="auto"/>
              <w:left w:val="single" w:sz="6" w:space="0" w:color="auto"/>
              <w:bottom w:val="single" w:sz="6" w:space="0" w:color="auto"/>
              <w:right w:val="single" w:sz="6" w:space="0" w:color="auto"/>
            </w:tcBorders>
          </w:tcPr>
          <w:p w:rsidR="003C7200" w:rsidRPr="005A7F52" w:rsidRDefault="003C7200" w:rsidP="003C7200">
            <w:pPr>
              <w:widowControl w:val="0"/>
              <w:snapToGrid w:val="0"/>
              <w:spacing w:after="0" w:line="240" w:lineRule="auto"/>
              <w:rPr>
                <w:rFonts w:ascii="Arial" w:eastAsia="Times New Roman" w:hAnsi="Arial" w:cs="Arial"/>
                <w:spacing w:val="8"/>
                <w:sz w:val="20"/>
                <w:szCs w:val="20"/>
                <w:lang w:val="en-US" w:eastAsia="zh-CN"/>
              </w:rPr>
            </w:pPr>
            <w:r w:rsidRPr="005A7F52">
              <w:rPr>
                <w:rFonts w:ascii="Arial" w:eastAsia="Times New Roman" w:hAnsi="Arial" w:cs="Arial"/>
                <w:spacing w:val="8"/>
                <w:sz w:val="20"/>
                <w:szCs w:val="20"/>
                <w:lang w:val="en-US" w:eastAsia="zh-CN"/>
              </w:rPr>
              <w:t>A definition is needed to ensure a common understanding across ExCBs</w:t>
            </w:r>
          </w:p>
        </w:tc>
        <w:tc>
          <w:tcPr>
            <w:tcW w:w="3196"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r>
      <w:tr w:rsidR="003C7200"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3C720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 xml:space="preserve">UL – </w:t>
            </w:r>
          </w:p>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USA</w:t>
            </w:r>
          </w:p>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340"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lastRenderedPageBreak/>
              <w:t xml:space="preserve">Question #1 answer </w:t>
            </w:r>
          </w:p>
        </w:tc>
        <w:tc>
          <w:tcPr>
            <w:tcW w:w="1275"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Editorial</w:t>
            </w:r>
          </w:p>
        </w:tc>
        <w:tc>
          <w:tcPr>
            <w:tcW w:w="3686"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 xml:space="preserve">Depending on the nature of the equipment and its intended use, </w:t>
            </w:r>
            <w:r>
              <w:rPr>
                <w:rFonts w:ascii="Arial" w:eastAsia="Times New Roman" w:hAnsi="Arial" w:cs="Arial"/>
                <w:b/>
                <w:bCs/>
                <w:spacing w:val="8"/>
                <w:sz w:val="20"/>
                <w:szCs w:val="20"/>
                <w:lang w:val="en-US" w:eastAsia="zh-CN"/>
              </w:rPr>
              <w:lastRenderedPageBreak/>
              <w:t xml:space="preserve">other information may need to be passed to the user. </w:t>
            </w:r>
          </w:p>
        </w:tc>
        <w:tc>
          <w:tcPr>
            <w:tcW w:w="3260" w:type="dxa"/>
            <w:tcBorders>
              <w:top w:val="single" w:sz="6" w:space="0" w:color="auto"/>
              <w:left w:val="single" w:sz="6" w:space="0" w:color="auto"/>
              <w:bottom w:val="single" w:sz="6" w:space="0" w:color="auto"/>
              <w:right w:val="single" w:sz="6" w:space="0" w:color="auto"/>
            </w:tcBorders>
          </w:tcPr>
          <w:p w:rsidR="003C7200" w:rsidRPr="005A7F52" w:rsidRDefault="003C7200" w:rsidP="003C7200">
            <w:pPr>
              <w:spacing w:after="0" w:line="240" w:lineRule="auto"/>
              <w:jc w:val="both"/>
              <w:rPr>
                <w:rFonts w:ascii="Arial" w:eastAsia="Times New Roman" w:hAnsi="Arial" w:cs="Arial"/>
                <w:color w:val="FF0000"/>
                <w:sz w:val="21"/>
                <w:szCs w:val="21"/>
                <w:u w:val="single"/>
                <w:lang w:val="en-US"/>
              </w:rPr>
            </w:pPr>
            <w:r>
              <w:rPr>
                <w:rFonts w:ascii="Arial" w:eastAsia="Times New Roman" w:hAnsi="Arial" w:cs="Arial"/>
                <w:sz w:val="21"/>
                <w:szCs w:val="21"/>
                <w:lang w:val="en-US"/>
              </w:rPr>
              <w:lastRenderedPageBreak/>
              <w:t xml:space="preserve">All ancillary equipment that is used in/with the certified </w:t>
            </w:r>
            <w:r>
              <w:rPr>
                <w:rFonts w:ascii="Arial" w:eastAsia="Times New Roman" w:hAnsi="Arial" w:cs="Arial"/>
                <w:sz w:val="21"/>
                <w:szCs w:val="21"/>
                <w:lang w:val="en-US"/>
              </w:rPr>
              <w:lastRenderedPageBreak/>
              <w:t xml:space="preserve">equipment shall be identified </w:t>
            </w:r>
            <w:r w:rsidRPr="005A7F52">
              <w:rPr>
                <w:rFonts w:ascii="Arial" w:eastAsia="Times New Roman" w:hAnsi="Arial" w:cs="Arial"/>
                <w:color w:val="FF0000"/>
                <w:sz w:val="21"/>
                <w:szCs w:val="21"/>
                <w:u w:val="single"/>
                <w:lang w:val="en-US"/>
              </w:rPr>
              <w:t>at a minimum</w:t>
            </w:r>
            <w:r>
              <w:rPr>
                <w:rFonts w:ascii="Arial" w:eastAsia="Times New Roman" w:hAnsi="Arial" w:cs="Arial"/>
                <w:sz w:val="21"/>
                <w:szCs w:val="21"/>
                <w:lang w:val="en-US"/>
              </w:rPr>
              <w:t xml:space="preserve"> by manufacturer and model on the equipment certificate and in the certification drawings.  </w:t>
            </w:r>
            <w:r w:rsidRPr="005A7F52">
              <w:rPr>
                <w:rFonts w:ascii="Arial" w:eastAsia="Times New Roman" w:hAnsi="Arial" w:cs="Arial"/>
                <w:color w:val="FF0000"/>
                <w:sz w:val="21"/>
                <w:szCs w:val="21"/>
                <w:u w:val="single"/>
                <w:lang w:val="en-US"/>
              </w:rPr>
              <w:t>Additional details may also be included if they are critical to the user</w:t>
            </w:r>
            <w:r>
              <w:rPr>
                <w:rFonts w:ascii="Arial" w:eastAsia="Times New Roman" w:hAnsi="Arial" w:cs="Arial"/>
                <w:color w:val="FF0000"/>
                <w:sz w:val="21"/>
                <w:szCs w:val="21"/>
                <w:u w:val="single"/>
                <w:lang w:val="en-US"/>
              </w:rPr>
              <w:t>,</w:t>
            </w:r>
            <w:r w:rsidRPr="005A7F52">
              <w:rPr>
                <w:rFonts w:ascii="Arial" w:eastAsia="Times New Roman" w:hAnsi="Arial" w:cs="Arial"/>
                <w:color w:val="FF0000"/>
                <w:sz w:val="21"/>
                <w:szCs w:val="21"/>
                <w:u w:val="single"/>
                <w:lang w:val="en-US"/>
              </w:rPr>
              <w:t xml:space="preserve"> including the revision level of the certificate, Ex Marking string, </w:t>
            </w:r>
            <w:r>
              <w:rPr>
                <w:rFonts w:ascii="Arial" w:eastAsia="Times New Roman" w:hAnsi="Arial" w:cs="Arial"/>
                <w:color w:val="FF0000"/>
                <w:sz w:val="21"/>
                <w:szCs w:val="21"/>
                <w:u w:val="single"/>
                <w:lang w:val="en-US"/>
              </w:rPr>
              <w:t>electrical or temperature ratings, which type of cable gland to select, etc</w:t>
            </w:r>
            <w:r w:rsidRPr="005A7F52">
              <w:rPr>
                <w:rFonts w:ascii="Arial" w:eastAsia="Times New Roman" w:hAnsi="Arial" w:cs="Arial"/>
                <w:color w:val="FF0000"/>
                <w:sz w:val="21"/>
                <w:szCs w:val="21"/>
                <w:u w:val="single"/>
                <w:lang w:val="en-US"/>
              </w:rPr>
              <w:t>.</w:t>
            </w:r>
          </w:p>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3196"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r>
      <w:tr w:rsidR="003C7200" w:rsidRPr="00E9539F" w:rsidTr="004D128C">
        <w:trPr>
          <w:trHeight w:val="20"/>
        </w:trPr>
        <w:tc>
          <w:tcPr>
            <w:tcW w:w="1135" w:type="dxa"/>
            <w:tcBorders>
              <w:top w:val="single" w:sz="6" w:space="0" w:color="auto"/>
              <w:left w:val="single" w:sz="6" w:space="0" w:color="auto"/>
              <w:bottom w:val="single" w:sz="6" w:space="0" w:color="auto"/>
              <w:right w:val="single" w:sz="6" w:space="0" w:color="auto"/>
            </w:tcBorders>
          </w:tcPr>
          <w:p w:rsidR="003C7200"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UL –</w:t>
            </w:r>
          </w:p>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USA</w:t>
            </w:r>
          </w:p>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340"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 xml:space="preserve">Question #2 answer </w:t>
            </w:r>
          </w:p>
        </w:tc>
        <w:tc>
          <w:tcPr>
            <w:tcW w:w="1275"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c>
          <w:tcPr>
            <w:tcW w:w="1134"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General</w:t>
            </w:r>
          </w:p>
        </w:tc>
        <w:tc>
          <w:tcPr>
            <w:tcW w:w="3686"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r>
              <w:rPr>
                <w:rFonts w:ascii="Arial" w:eastAsia="Times New Roman" w:hAnsi="Arial" w:cs="Arial"/>
                <w:b/>
                <w:bCs/>
                <w:spacing w:val="8"/>
                <w:sz w:val="20"/>
                <w:szCs w:val="20"/>
                <w:lang w:val="en-US" w:eastAsia="zh-CN"/>
              </w:rPr>
              <w:t xml:space="preserve">If an ancillary device can be clearly defined, we support option b. </w:t>
            </w:r>
          </w:p>
        </w:tc>
        <w:tc>
          <w:tcPr>
            <w:tcW w:w="3260" w:type="dxa"/>
            <w:tcBorders>
              <w:top w:val="single" w:sz="6" w:space="0" w:color="auto"/>
              <w:left w:val="single" w:sz="6" w:space="0" w:color="auto"/>
              <w:bottom w:val="single" w:sz="6" w:space="0" w:color="auto"/>
              <w:right w:val="single" w:sz="6" w:space="0" w:color="auto"/>
            </w:tcBorders>
          </w:tcPr>
          <w:p w:rsidR="003C7200" w:rsidRDefault="003C7200" w:rsidP="003C7200">
            <w:pPr>
              <w:spacing w:after="0" w:line="240" w:lineRule="auto"/>
              <w:jc w:val="both"/>
              <w:rPr>
                <w:rFonts w:ascii="Arial" w:eastAsia="Times New Roman" w:hAnsi="Arial" w:cs="Arial"/>
                <w:sz w:val="21"/>
                <w:szCs w:val="21"/>
                <w:lang w:val="en-US"/>
              </w:rPr>
            </w:pPr>
          </w:p>
        </w:tc>
        <w:tc>
          <w:tcPr>
            <w:tcW w:w="3196" w:type="dxa"/>
            <w:tcBorders>
              <w:top w:val="single" w:sz="6" w:space="0" w:color="auto"/>
              <w:left w:val="single" w:sz="6" w:space="0" w:color="auto"/>
              <w:bottom w:val="single" w:sz="6" w:space="0" w:color="auto"/>
              <w:right w:val="single" w:sz="6" w:space="0" w:color="auto"/>
            </w:tcBorders>
          </w:tcPr>
          <w:p w:rsidR="003C7200" w:rsidRPr="00E9539F" w:rsidRDefault="003C7200" w:rsidP="003C7200">
            <w:pPr>
              <w:widowControl w:val="0"/>
              <w:snapToGrid w:val="0"/>
              <w:spacing w:after="0" w:line="240" w:lineRule="auto"/>
              <w:jc w:val="center"/>
              <w:rPr>
                <w:rFonts w:ascii="Arial" w:eastAsia="Times New Roman" w:hAnsi="Arial" w:cs="Arial"/>
                <w:b/>
                <w:bCs/>
                <w:spacing w:val="8"/>
                <w:sz w:val="20"/>
                <w:szCs w:val="20"/>
                <w:lang w:val="en-US" w:eastAsia="zh-CN"/>
              </w:rPr>
            </w:pPr>
          </w:p>
        </w:tc>
      </w:tr>
    </w:tbl>
    <w:p w:rsidR="00872E9B" w:rsidRDefault="00872E9B" w:rsidP="00573DFF">
      <w:pPr>
        <w:pStyle w:val="Subtitle"/>
        <w:widowControl w:val="0"/>
        <w:spacing w:after="0" w:line="240" w:lineRule="auto"/>
      </w:pPr>
    </w:p>
    <w:p w:rsidR="00AF546A" w:rsidRDefault="00AF546A" w:rsidP="00872E9B">
      <w:pPr>
        <w:tabs>
          <w:tab w:val="left" w:pos="2775"/>
        </w:tabs>
        <w:sectPr w:rsidR="00AF546A" w:rsidSect="00E9539F">
          <w:pgSz w:w="16838" w:h="11906" w:orient="landscape"/>
          <w:pgMar w:top="1440" w:right="1440" w:bottom="1440" w:left="1440" w:header="708" w:footer="708" w:gutter="0"/>
          <w:cols w:space="708"/>
          <w:docGrid w:linePitch="360"/>
        </w:sectPr>
      </w:pPr>
    </w:p>
    <w:p w:rsidR="0053466F" w:rsidRPr="00FF73C7" w:rsidRDefault="0053466F" w:rsidP="0053466F">
      <w:pPr>
        <w:spacing w:after="0" w:line="240" w:lineRule="auto"/>
        <w:jc w:val="center"/>
        <w:rPr>
          <w:rFonts w:ascii="Arial" w:eastAsia="Times New Roman" w:hAnsi="Arial"/>
          <w:b/>
          <w:bCs/>
          <w:sz w:val="18"/>
          <w:szCs w:val="18"/>
          <w:lang w:eastAsia="x-none"/>
        </w:rPr>
      </w:pPr>
      <w:r>
        <w:rPr>
          <w:rFonts w:ascii="Arial" w:eastAsia="Times New Roman" w:hAnsi="Arial"/>
          <w:b/>
          <w:bCs/>
          <w:sz w:val="18"/>
          <w:szCs w:val="18"/>
          <w:lang w:eastAsia="x-none"/>
        </w:rPr>
        <w:lastRenderedPageBreak/>
        <w:t>ANNEX A</w:t>
      </w:r>
      <w:r>
        <w:rPr>
          <w:rFonts w:ascii="Arial" w:eastAsia="Times New Roman" w:hAnsi="Arial"/>
          <w:b/>
          <w:bCs/>
          <w:sz w:val="18"/>
          <w:szCs w:val="18"/>
          <w:lang w:eastAsia="x-none"/>
        </w:rPr>
        <w:object w:dxaOrig="8925" w:dyaOrig="12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6.25pt;height:631.5pt" o:ole="">
            <v:imagedata r:id="rId15" o:title=""/>
          </v:shape>
          <o:OLEObject Type="Embed" ProgID="Acrobat.Document.11" ShapeID="_x0000_i1025" DrawAspect="Content" ObjectID="_1661328073" r:id="rId16"/>
        </w:object>
      </w:r>
    </w:p>
    <w:sectPr w:rsidR="0053466F" w:rsidRPr="00FF73C7" w:rsidSect="00DC2DFF">
      <w:headerReference w:type="even" r:id="rId17"/>
      <w:headerReference w:type="default" r:id="rId18"/>
      <w:footerReference w:type="default" r:id="rId19"/>
      <w:headerReference w:type="first" r:id="rId2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3429C" w:rsidRDefault="0063429C" w:rsidP="00E9539F">
      <w:pPr>
        <w:spacing w:after="0" w:line="240" w:lineRule="auto"/>
      </w:pPr>
      <w:r>
        <w:separator/>
      </w:r>
    </w:p>
  </w:endnote>
  <w:endnote w:type="continuationSeparator" w:id="0">
    <w:p w:rsidR="0063429C" w:rsidRDefault="0063429C" w:rsidP="00E9539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316" w:rsidRDefault="00CA03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574" w:rsidRDefault="00AB057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463C8B">
      <w:rPr>
        <w:b/>
        <w:bCs/>
        <w:noProof/>
      </w:rPr>
      <w:t>18</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63C8B">
      <w:rPr>
        <w:b/>
        <w:bCs/>
        <w:noProof/>
      </w:rPr>
      <w:t>19</w:t>
    </w:r>
    <w:r>
      <w:rPr>
        <w:b/>
        <w:bCs/>
        <w:sz w:val="24"/>
        <w:szCs w:val="24"/>
      </w:rPr>
      <w:fldChar w:fldCharType="end"/>
    </w:r>
  </w:p>
  <w:p w:rsidR="00AB0574" w:rsidRDefault="005C4AD7" w:rsidP="005C4AD7">
    <w:pPr>
      <w:pStyle w:val="Footer"/>
      <w:tabs>
        <w:tab w:val="clear" w:pos="4513"/>
        <w:tab w:val="clear" w:pos="9026"/>
        <w:tab w:val="left" w:pos="2550"/>
      </w:tabs>
    </w:pPr>
    <w:r>
      <w:tab/>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316" w:rsidRDefault="00CA0316">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0574" w:rsidRDefault="00AB057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463C8B">
      <w:rPr>
        <w:b/>
        <w:bCs/>
        <w:noProof/>
      </w:rPr>
      <w:t>19</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63C8B">
      <w:rPr>
        <w:b/>
        <w:bCs/>
        <w:noProof/>
      </w:rPr>
      <w:t>19</w:t>
    </w:r>
    <w:r>
      <w:rPr>
        <w:b/>
        <w:bCs/>
        <w:sz w:val="24"/>
        <w:szCs w:val="24"/>
      </w:rPr>
      <w:fldChar w:fldCharType="end"/>
    </w:r>
  </w:p>
  <w:p w:rsidR="00AB0574" w:rsidRDefault="00AB05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3429C" w:rsidRDefault="0063429C" w:rsidP="00E9539F">
      <w:pPr>
        <w:spacing w:after="0" w:line="240" w:lineRule="auto"/>
      </w:pPr>
      <w:r>
        <w:separator/>
      </w:r>
    </w:p>
  </w:footnote>
  <w:footnote w:type="continuationSeparator" w:id="0">
    <w:p w:rsidR="0063429C" w:rsidRDefault="0063429C" w:rsidP="00E9539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316" w:rsidRDefault="00CA03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39F" w:rsidRDefault="00E40FDE">
    <w:pPr>
      <w:pStyle w:val="Header"/>
    </w:pPr>
    <w:r w:rsidRPr="005723CB">
      <w:rPr>
        <w:noProof/>
        <w:lang w:eastAsia="en-AU"/>
      </w:rPr>
      <w:drawing>
        <wp:inline distT="0" distB="0" distL="0" distR="0">
          <wp:extent cx="1200150" cy="533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150" cy="533400"/>
                  </a:xfrm>
                  <a:prstGeom prst="rect">
                    <a:avLst/>
                  </a:prstGeom>
                  <a:noFill/>
                  <a:ln>
                    <a:noFill/>
                  </a:ln>
                </pic:spPr>
              </pic:pic>
            </a:graphicData>
          </a:graphic>
        </wp:inline>
      </w:drawing>
    </w:r>
  </w:p>
  <w:p w:rsidR="00E9539F" w:rsidRPr="00700A17" w:rsidRDefault="002B2258" w:rsidP="00E9539F">
    <w:pPr>
      <w:pStyle w:val="Header"/>
      <w:jc w:val="right"/>
      <w:rPr>
        <w:rFonts w:ascii="Arial" w:hAnsi="Arial" w:cs="Arial"/>
        <w:b/>
      </w:rPr>
    </w:pPr>
    <w:r>
      <w:rPr>
        <w:rFonts w:ascii="Arial" w:hAnsi="Arial" w:cs="Arial"/>
        <w:b/>
      </w:rPr>
      <w:t>ExTAG/</w:t>
    </w:r>
    <w:r w:rsidR="005969A9">
      <w:rPr>
        <w:rFonts w:ascii="Arial" w:hAnsi="Arial" w:cs="Arial"/>
        <w:b/>
      </w:rPr>
      <w:t>6</w:t>
    </w:r>
    <w:r w:rsidR="00823169">
      <w:rPr>
        <w:rFonts w:ascii="Arial" w:hAnsi="Arial" w:cs="Arial"/>
        <w:b/>
      </w:rPr>
      <w:t>24</w:t>
    </w:r>
    <w:r w:rsidR="00E9539F" w:rsidRPr="00700A17">
      <w:rPr>
        <w:rFonts w:ascii="Arial" w:hAnsi="Arial" w:cs="Arial"/>
        <w:b/>
      </w:rPr>
      <w:t>C</w:t>
    </w:r>
    <w:r w:rsidR="00823169">
      <w:rPr>
        <w:rFonts w:ascii="Arial" w:hAnsi="Arial" w:cs="Arial"/>
        <w:b/>
      </w:rPr>
      <w:t>C</w:t>
    </w:r>
  </w:p>
  <w:p w:rsidR="00E9539F" w:rsidRPr="00700A17" w:rsidRDefault="00823169" w:rsidP="00E9539F">
    <w:pPr>
      <w:pStyle w:val="Header"/>
      <w:jc w:val="right"/>
      <w:rPr>
        <w:rFonts w:ascii="Arial" w:hAnsi="Arial" w:cs="Arial"/>
        <w:b/>
      </w:rPr>
    </w:pPr>
    <w:r>
      <w:rPr>
        <w:rFonts w:ascii="Arial" w:hAnsi="Arial" w:cs="Arial"/>
        <w:b/>
      </w:rPr>
      <w:t xml:space="preserve">September </w:t>
    </w:r>
    <w:r w:rsidR="00A06575">
      <w:rPr>
        <w:rFonts w:ascii="Arial" w:hAnsi="Arial" w:cs="Arial"/>
        <w:b/>
      </w:rPr>
      <w:t>20</w:t>
    </w:r>
    <w:r w:rsidR="00BD14AF">
      <w:rPr>
        <w:rFonts w:ascii="Arial" w:hAnsi="Arial" w:cs="Arial"/>
        <w:b/>
      </w:rPr>
      <w:t>20</w:t>
    </w:r>
    <w:r w:rsidR="002B2258">
      <w:rPr>
        <w:rFonts w:ascii="Arial" w:hAnsi="Arial" w:cs="Arial"/>
        <w:b/>
      </w:rPr>
      <w:t xml:space="preserve"> </w:t>
    </w:r>
    <w:r w:rsidR="00700A17" w:rsidRPr="00700A17">
      <w:rPr>
        <w:rFonts w:ascii="Arial" w:hAnsi="Arial" w:cs="Arial"/>
        <w:b/>
      </w:rPr>
      <w:t xml:space="preserve"> </w:t>
    </w:r>
    <w:r w:rsidR="00E9539F" w:rsidRPr="00700A17">
      <w:rPr>
        <w:rFonts w:ascii="Arial" w:hAnsi="Arial" w:cs="Arial"/>
        <w:b/>
      </w:rPr>
      <w:t xml:space="preserve"> </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316" w:rsidRDefault="00CA0316">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316" w:rsidRDefault="00CA031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9539F" w:rsidRDefault="00E40FDE">
    <w:pPr>
      <w:pStyle w:val="Header"/>
    </w:pPr>
    <w:r w:rsidRPr="005723CB">
      <w:rPr>
        <w:noProof/>
        <w:lang w:eastAsia="en-AU"/>
      </w:rPr>
      <w:drawing>
        <wp:inline distT="0" distB="0" distL="0" distR="0">
          <wp:extent cx="1200150" cy="53340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0150" cy="533400"/>
                  </a:xfrm>
                  <a:prstGeom prst="rect">
                    <a:avLst/>
                  </a:prstGeom>
                  <a:noFill/>
                  <a:ln>
                    <a:noFill/>
                  </a:ln>
                </pic:spPr>
              </pic:pic>
            </a:graphicData>
          </a:graphic>
        </wp:inline>
      </w:drawing>
    </w:r>
  </w:p>
  <w:p w:rsidR="00E9539F" w:rsidRPr="00700A17" w:rsidRDefault="002B2258" w:rsidP="00E9539F">
    <w:pPr>
      <w:pStyle w:val="Header"/>
      <w:jc w:val="right"/>
      <w:rPr>
        <w:rFonts w:ascii="Arial" w:hAnsi="Arial" w:cs="Arial"/>
        <w:b/>
      </w:rPr>
    </w:pPr>
    <w:r>
      <w:rPr>
        <w:rFonts w:ascii="Arial" w:hAnsi="Arial" w:cs="Arial"/>
        <w:b/>
      </w:rPr>
      <w:t>ExTAG/</w:t>
    </w:r>
    <w:r w:rsidR="005969A9">
      <w:rPr>
        <w:rFonts w:ascii="Arial" w:hAnsi="Arial" w:cs="Arial"/>
        <w:b/>
      </w:rPr>
      <w:t>606</w:t>
    </w:r>
    <w:r w:rsidR="00131E8A">
      <w:rPr>
        <w:rFonts w:ascii="Arial" w:hAnsi="Arial" w:cs="Arial"/>
        <w:b/>
      </w:rPr>
      <w:t>A</w:t>
    </w:r>
    <w:r w:rsidR="00E9539F" w:rsidRPr="00700A17">
      <w:rPr>
        <w:rFonts w:ascii="Arial" w:hAnsi="Arial" w:cs="Arial"/>
        <w:b/>
      </w:rPr>
      <w:t>/CD</w:t>
    </w:r>
  </w:p>
  <w:p w:rsidR="00E9539F" w:rsidRPr="00700A17" w:rsidRDefault="00131E8A" w:rsidP="00E9539F">
    <w:pPr>
      <w:pStyle w:val="Header"/>
      <w:jc w:val="right"/>
      <w:rPr>
        <w:rFonts w:ascii="Arial" w:hAnsi="Arial" w:cs="Arial"/>
        <w:b/>
      </w:rPr>
    </w:pPr>
    <w:r>
      <w:rPr>
        <w:rFonts w:ascii="Arial" w:hAnsi="Arial" w:cs="Arial"/>
        <w:b/>
      </w:rPr>
      <w:t>June</w:t>
    </w:r>
    <w:r w:rsidR="00510B05">
      <w:rPr>
        <w:rFonts w:ascii="Arial" w:hAnsi="Arial" w:cs="Arial"/>
        <w:b/>
      </w:rPr>
      <w:t xml:space="preserve"> </w:t>
    </w:r>
    <w:r w:rsidR="00A06575">
      <w:rPr>
        <w:rFonts w:ascii="Arial" w:hAnsi="Arial" w:cs="Arial"/>
        <w:b/>
      </w:rPr>
      <w:t>20</w:t>
    </w:r>
    <w:r w:rsidR="00BD14AF">
      <w:rPr>
        <w:rFonts w:ascii="Arial" w:hAnsi="Arial" w:cs="Arial"/>
        <w:b/>
      </w:rPr>
      <w:t>20</w:t>
    </w:r>
    <w:r w:rsidR="002B2258">
      <w:rPr>
        <w:rFonts w:ascii="Arial" w:hAnsi="Arial" w:cs="Arial"/>
        <w:b/>
      </w:rPr>
      <w:t xml:space="preserve"> </w:t>
    </w:r>
    <w:r w:rsidR="00700A17" w:rsidRPr="00700A17">
      <w:rPr>
        <w:rFonts w:ascii="Arial" w:hAnsi="Arial" w:cs="Arial"/>
        <w:b/>
      </w:rPr>
      <w:t xml:space="preserve"> </w:t>
    </w:r>
    <w:r w:rsidR="00E9539F" w:rsidRPr="00700A17">
      <w:rPr>
        <w:rFonts w:ascii="Arial" w:hAnsi="Arial" w:cs="Arial"/>
        <w:b/>
      </w:rPr>
      <w:t xml:space="preserve"> </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0316" w:rsidRDefault="00CA03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4613F0"/>
    <w:multiLevelType w:val="hybridMultilevel"/>
    <w:tmpl w:val="2276659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2AA12092"/>
    <w:multiLevelType w:val="hybridMultilevel"/>
    <w:tmpl w:val="B4302DF2"/>
    <w:lvl w:ilvl="0" w:tplc="0409000F">
      <w:numFmt w:val="bullet"/>
      <w:lvlText w:val="-"/>
      <w:lvlJc w:val="left"/>
      <w:pPr>
        <w:tabs>
          <w:tab w:val="num" w:pos="360"/>
        </w:tabs>
        <w:ind w:left="360" w:hanging="360"/>
      </w:pPr>
      <w:rPr>
        <w:rFonts w:ascii="Times New Roman" w:eastAsia="Times New Roman" w:hAnsi="Times New Roman" w:cs="Times New Roman" w:hint="default"/>
      </w:rPr>
    </w:lvl>
    <w:lvl w:ilvl="1" w:tplc="04090019" w:tentative="1">
      <w:start w:val="1"/>
      <w:numFmt w:val="bullet"/>
      <w:lvlText w:val="o"/>
      <w:lvlJc w:val="left"/>
      <w:pPr>
        <w:tabs>
          <w:tab w:val="num" w:pos="1080"/>
        </w:tabs>
        <w:ind w:left="1080" w:hanging="360"/>
      </w:pPr>
      <w:rPr>
        <w:rFonts w:ascii="Courier New" w:hAnsi="Courier New"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66714CD8"/>
    <w:multiLevelType w:val="hybridMultilevel"/>
    <w:tmpl w:val="9C305A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922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539F"/>
    <w:rsid w:val="00024208"/>
    <w:rsid w:val="00034B99"/>
    <w:rsid w:val="00037342"/>
    <w:rsid w:val="0005280A"/>
    <w:rsid w:val="000C0347"/>
    <w:rsid w:val="001122F9"/>
    <w:rsid w:val="00124C0A"/>
    <w:rsid w:val="0012558C"/>
    <w:rsid w:val="001264F9"/>
    <w:rsid w:val="00131E8A"/>
    <w:rsid w:val="00172C1E"/>
    <w:rsid w:val="001E6685"/>
    <w:rsid w:val="002008D9"/>
    <w:rsid w:val="00297D21"/>
    <w:rsid w:val="002A0369"/>
    <w:rsid w:val="002B2258"/>
    <w:rsid w:val="002B33E1"/>
    <w:rsid w:val="002D52F6"/>
    <w:rsid w:val="002E376F"/>
    <w:rsid w:val="00303458"/>
    <w:rsid w:val="003101E8"/>
    <w:rsid w:val="00322CB0"/>
    <w:rsid w:val="003616A3"/>
    <w:rsid w:val="003C1FEF"/>
    <w:rsid w:val="003C7200"/>
    <w:rsid w:val="003D55BA"/>
    <w:rsid w:val="003E3FB2"/>
    <w:rsid w:val="00435C30"/>
    <w:rsid w:val="00440130"/>
    <w:rsid w:val="00463C8B"/>
    <w:rsid w:val="00485C48"/>
    <w:rsid w:val="004D005D"/>
    <w:rsid w:val="004D128C"/>
    <w:rsid w:val="004D1529"/>
    <w:rsid w:val="004D2DA2"/>
    <w:rsid w:val="004E2D8C"/>
    <w:rsid w:val="00510B05"/>
    <w:rsid w:val="0051306B"/>
    <w:rsid w:val="0052642C"/>
    <w:rsid w:val="0053466F"/>
    <w:rsid w:val="00546903"/>
    <w:rsid w:val="0055506D"/>
    <w:rsid w:val="00573DFF"/>
    <w:rsid w:val="005969A9"/>
    <w:rsid w:val="005A2857"/>
    <w:rsid w:val="005A39EC"/>
    <w:rsid w:val="005B0C1E"/>
    <w:rsid w:val="005C4AD7"/>
    <w:rsid w:val="005D318E"/>
    <w:rsid w:val="0063429C"/>
    <w:rsid w:val="0064777B"/>
    <w:rsid w:val="00673C8C"/>
    <w:rsid w:val="006F353A"/>
    <w:rsid w:val="00700A17"/>
    <w:rsid w:val="00715269"/>
    <w:rsid w:val="00753C85"/>
    <w:rsid w:val="00763A07"/>
    <w:rsid w:val="00766952"/>
    <w:rsid w:val="0077120B"/>
    <w:rsid w:val="00771BEA"/>
    <w:rsid w:val="007A45D9"/>
    <w:rsid w:val="007C084E"/>
    <w:rsid w:val="007E7158"/>
    <w:rsid w:val="00823169"/>
    <w:rsid w:val="00851B3F"/>
    <w:rsid w:val="00866268"/>
    <w:rsid w:val="00872308"/>
    <w:rsid w:val="00872E9B"/>
    <w:rsid w:val="00875EAD"/>
    <w:rsid w:val="008868D5"/>
    <w:rsid w:val="008A5E86"/>
    <w:rsid w:val="008B6129"/>
    <w:rsid w:val="008C2A98"/>
    <w:rsid w:val="008C747A"/>
    <w:rsid w:val="0096704B"/>
    <w:rsid w:val="00977BA3"/>
    <w:rsid w:val="0099559B"/>
    <w:rsid w:val="009D2045"/>
    <w:rsid w:val="009D6FA0"/>
    <w:rsid w:val="00A00FB6"/>
    <w:rsid w:val="00A06575"/>
    <w:rsid w:val="00A078DA"/>
    <w:rsid w:val="00A6197C"/>
    <w:rsid w:val="00A62FA6"/>
    <w:rsid w:val="00A86D5C"/>
    <w:rsid w:val="00A86E51"/>
    <w:rsid w:val="00A903C0"/>
    <w:rsid w:val="00AB0574"/>
    <w:rsid w:val="00AC4938"/>
    <w:rsid w:val="00AD689C"/>
    <w:rsid w:val="00AF546A"/>
    <w:rsid w:val="00B477D5"/>
    <w:rsid w:val="00BC7029"/>
    <w:rsid w:val="00BD14AF"/>
    <w:rsid w:val="00C36EFF"/>
    <w:rsid w:val="00C4387A"/>
    <w:rsid w:val="00C64DFB"/>
    <w:rsid w:val="00C96370"/>
    <w:rsid w:val="00CA0316"/>
    <w:rsid w:val="00D00C26"/>
    <w:rsid w:val="00DB49C3"/>
    <w:rsid w:val="00DC2DFF"/>
    <w:rsid w:val="00DC62E7"/>
    <w:rsid w:val="00E25E63"/>
    <w:rsid w:val="00E40FDE"/>
    <w:rsid w:val="00E73018"/>
    <w:rsid w:val="00E9539F"/>
    <w:rsid w:val="00E9733B"/>
    <w:rsid w:val="00ED3761"/>
    <w:rsid w:val="00ED44A4"/>
    <w:rsid w:val="00EE4633"/>
    <w:rsid w:val="00EF4EEE"/>
    <w:rsid w:val="00F65189"/>
    <w:rsid w:val="00F74D8C"/>
    <w:rsid w:val="00FB4BEF"/>
    <w:rsid w:val="00FD01C8"/>
    <w:rsid w:val="00FE6946"/>
    <w:rsid w:val="00FE7A5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23"/>
    <o:shapelayout v:ext="edit">
      <o:idmap v:ext="edit" data="1"/>
    </o:shapelayout>
  </w:shapeDefaults>
  <w:decimalSymbol w:val="."/>
  <w:listSeparator w:val=","/>
  <w15:chartTrackingRefBased/>
  <w15:docId w15:val="{FE020058-3C18-4D61-A0C7-F4CB5CD88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AU" w:eastAsia="en-A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539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539F"/>
  </w:style>
  <w:style w:type="paragraph" w:styleId="Footer">
    <w:name w:val="footer"/>
    <w:basedOn w:val="Normal"/>
    <w:link w:val="FooterChar"/>
    <w:uiPriority w:val="99"/>
    <w:unhideWhenUsed/>
    <w:rsid w:val="00E9539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539F"/>
  </w:style>
  <w:style w:type="paragraph" w:styleId="Subtitle">
    <w:name w:val="Subtitle"/>
    <w:basedOn w:val="Normal"/>
    <w:next w:val="Normal"/>
    <w:link w:val="SubtitleChar"/>
    <w:uiPriority w:val="11"/>
    <w:qFormat/>
    <w:rsid w:val="00AB0574"/>
    <w:pPr>
      <w:numPr>
        <w:ilvl w:val="1"/>
      </w:numPr>
    </w:pPr>
    <w:rPr>
      <w:rFonts w:eastAsia="Times New Roman"/>
      <w:color w:val="5A5A5A"/>
      <w:spacing w:val="15"/>
    </w:rPr>
  </w:style>
  <w:style w:type="character" w:customStyle="1" w:styleId="SubtitleChar">
    <w:name w:val="Subtitle Char"/>
    <w:link w:val="Subtitle"/>
    <w:uiPriority w:val="11"/>
    <w:rsid w:val="00AB0574"/>
    <w:rPr>
      <w:rFonts w:eastAsia="Times New Roman"/>
      <w:color w:val="5A5A5A"/>
      <w:spacing w:val="15"/>
    </w:rPr>
  </w:style>
  <w:style w:type="paragraph" w:styleId="BalloonText">
    <w:name w:val="Balloon Text"/>
    <w:basedOn w:val="Normal"/>
    <w:link w:val="BalloonTextChar"/>
    <w:uiPriority w:val="99"/>
    <w:semiHidden/>
    <w:unhideWhenUsed/>
    <w:rsid w:val="00C4387A"/>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C4387A"/>
    <w:rPr>
      <w:rFonts w:ascii="Segoe UI" w:hAnsi="Segoe UI" w:cs="Segoe UI"/>
      <w:sz w:val="18"/>
      <w:szCs w:val="18"/>
      <w:lang w:val="en-AU" w:eastAsia="en-US"/>
    </w:rPr>
  </w:style>
  <w:style w:type="table" w:styleId="TableGrid">
    <w:name w:val="Table Grid"/>
    <w:basedOn w:val="TableNormal"/>
    <w:uiPriority w:val="39"/>
    <w:rsid w:val="00851B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translation">
    <w:name w:val="tlid-translation translation"/>
    <w:rsid w:val="003C72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jugauthier\AppData\Local\Temp\notesC9812B\www.iecex.com" TargetMode="External"/><Relationship Id="rId13" Type="http://schemas.openxmlformats.org/officeDocument/2006/relationships/header" Target="header3.xml"/><Relationship Id="rId18" Type="http://schemas.openxmlformats.org/officeDocument/2006/relationships/header" Target="header5.xm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mailto:christine.kane@iecex.com" TargetMode="External"/><Relationship Id="rId12" Type="http://schemas.openxmlformats.org/officeDocument/2006/relationships/footer" Target="footer2.xml"/><Relationship Id="rId17" Type="http://schemas.openxmlformats.org/officeDocument/2006/relationships/header" Target="header4.xml"/><Relationship Id="rId2" Type="http://schemas.openxmlformats.org/officeDocument/2006/relationships/styles" Target="styles.xml"/><Relationship Id="rId16" Type="http://schemas.openxmlformats.org/officeDocument/2006/relationships/oleObject" Target="embeddings/oleObject1.bin"/><Relationship Id="rId20" Type="http://schemas.openxmlformats.org/officeDocument/2006/relationships/header" Target="header6.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2.emf"/><Relationship Id="rId10" Type="http://schemas.openxmlformats.org/officeDocument/2006/relationships/header" Target="header2.xml"/><Relationship Id="rId19"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2899</Words>
  <Characters>16530</Characters>
  <Application>Microsoft Office Word</Application>
  <DocSecurity>0</DocSecurity>
  <Lines>137</Lines>
  <Paragraphs>38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19391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Christine Kane</dc:creator>
  <cp:keywords/>
  <dc:description/>
  <cp:lastModifiedBy>Christine Kane</cp:lastModifiedBy>
  <cp:revision>2</cp:revision>
  <dcterms:created xsi:type="dcterms:W3CDTF">2020-09-11T01:15:00Z</dcterms:created>
  <dcterms:modified xsi:type="dcterms:W3CDTF">2020-09-11T01:15:00Z</dcterms:modified>
</cp:coreProperties>
</file>