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CABA3E" w14:textId="77777777" w:rsidR="00D470C7" w:rsidRPr="00D470C7" w:rsidRDefault="00D470C7" w:rsidP="00576C4F">
      <w:pPr>
        <w:autoSpaceDE w:val="0"/>
        <w:autoSpaceDN w:val="0"/>
        <w:adjustRightInd w:val="0"/>
        <w:rPr>
          <w:rFonts w:ascii="Arial" w:hAnsi="Arial" w:cs="Arial"/>
          <w:color w:val="000000"/>
          <w:sz w:val="23"/>
          <w:szCs w:val="23"/>
        </w:rPr>
      </w:pPr>
      <w:r w:rsidRPr="00D470C7">
        <w:rPr>
          <w:rFonts w:ascii="Arial" w:hAnsi="Arial" w:cs="Arial"/>
          <w:b/>
          <w:bCs/>
          <w:color w:val="000000"/>
          <w:sz w:val="23"/>
          <w:szCs w:val="23"/>
        </w:rPr>
        <w:t xml:space="preserve">INTERNATIONAL ELECTROTECHNICAL COMMISSION (IEC) SYSTEM FOR CERTIFICATION TO STANDARDS RELATING TO EQUIPMENT FOR USE IN EXPLOSIVE ATMOSPHERES (IECEx SYSTEM) </w:t>
      </w:r>
    </w:p>
    <w:p w14:paraId="1D57910D" w14:textId="77777777" w:rsidR="00D470C7" w:rsidRDefault="00D470C7" w:rsidP="00D470C7">
      <w:pPr>
        <w:autoSpaceDE w:val="0"/>
        <w:autoSpaceDN w:val="0"/>
        <w:adjustRightInd w:val="0"/>
        <w:jc w:val="both"/>
        <w:rPr>
          <w:rFonts w:ascii="Arial" w:hAnsi="Arial" w:cs="Arial"/>
          <w:b/>
          <w:bCs/>
          <w:color w:val="000000"/>
          <w:sz w:val="23"/>
          <w:szCs w:val="23"/>
        </w:rPr>
      </w:pPr>
    </w:p>
    <w:p w14:paraId="43645FDD" w14:textId="0E52F99D" w:rsidR="00D470C7" w:rsidRPr="00D470C7" w:rsidRDefault="00D470C7" w:rsidP="00D470C7">
      <w:pPr>
        <w:autoSpaceDE w:val="0"/>
        <w:autoSpaceDN w:val="0"/>
        <w:adjustRightInd w:val="0"/>
        <w:jc w:val="both"/>
        <w:rPr>
          <w:rFonts w:ascii="Arial" w:hAnsi="Arial" w:cs="Arial"/>
          <w:color w:val="000000"/>
          <w:sz w:val="23"/>
          <w:szCs w:val="23"/>
        </w:rPr>
      </w:pPr>
      <w:r w:rsidRPr="00D470C7">
        <w:rPr>
          <w:rFonts w:ascii="Arial" w:hAnsi="Arial" w:cs="Arial"/>
          <w:b/>
          <w:bCs/>
          <w:color w:val="000000"/>
          <w:sz w:val="23"/>
          <w:szCs w:val="23"/>
        </w:rPr>
        <w:t xml:space="preserve">Circulated to: </w:t>
      </w:r>
      <w:r w:rsidR="008471E3">
        <w:rPr>
          <w:rFonts w:ascii="Arial" w:hAnsi="Arial" w:cs="Arial"/>
          <w:b/>
          <w:bCs/>
          <w:color w:val="000000"/>
          <w:sz w:val="23"/>
          <w:szCs w:val="23"/>
        </w:rPr>
        <w:t>IECEx Management Committee members</w:t>
      </w:r>
      <w:r w:rsidRPr="00D470C7">
        <w:rPr>
          <w:rFonts w:ascii="Arial" w:hAnsi="Arial" w:cs="Arial"/>
          <w:b/>
          <w:bCs/>
          <w:color w:val="000000"/>
          <w:sz w:val="23"/>
          <w:szCs w:val="23"/>
        </w:rPr>
        <w:t xml:space="preserve"> </w:t>
      </w:r>
      <w:r w:rsidR="00A6538F">
        <w:rPr>
          <w:rFonts w:ascii="Arial" w:hAnsi="Arial" w:cs="Arial"/>
          <w:b/>
          <w:bCs/>
          <w:color w:val="000000"/>
          <w:sz w:val="23"/>
          <w:szCs w:val="23"/>
        </w:rPr>
        <w:t>and ExTAG Members</w:t>
      </w:r>
    </w:p>
    <w:p w14:paraId="7CBE6757" w14:textId="77777777" w:rsidR="00D470C7" w:rsidRDefault="00D470C7" w:rsidP="00D470C7">
      <w:pPr>
        <w:autoSpaceDE w:val="0"/>
        <w:autoSpaceDN w:val="0"/>
        <w:adjustRightInd w:val="0"/>
        <w:rPr>
          <w:rFonts w:ascii="Arial" w:hAnsi="Arial" w:cs="Arial"/>
          <w:b/>
          <w:bCs/>
          <w:color w:val="000000"/>
          <w:sz w:val="23"/>
          <w:szCs w:val="23"/>
        </w:rPr>
      </w:pPr>
    </w:p>
    <w:p w14:paraId="2C8CA604" w14:textId="03CA9DEE" w:rsidR="00576C4F" w:rsidRDefault="00D470C7" w:rsidP="00D470C7">
      <w:pPr>
        <w:autoSpaceDE w:val="0"/>
        <w:autoSpaceDN w:val="0"/>
        <w:adjustRightInd w:val="0"/>
        <w:rPr>
          <w:rFonts w:ascii="Arial" w:hAnsi="Arial" w:cs="Arial"/>
          <w:b/>
          <w:bCs/>
          <w:color w:val="000000"/>
          <w:sz w:val="23"/>
          <w:szCs w:val="23"/>
        </w:rPr>
      </w:pPr>
      <w:r w:rsidRPr="00D470C7">
        <w:rPr>
          <w:rFonts w:ascii="Arial" w:hAnsi="Arial" w:cs="Arial"/>
          <w:b/>
          <w:bCs/>
          <w:color w:val="000000"/>
          <w:sz w:val="23"/>
          <w:szCs w:val="23"/>
        </w:rPr>
        <w:t xml:space="preserve">Title: </w:t>
      </w:r>
      <w:r w:rsidR="006513AB">
        <w:rPr>
          <w:rFonts w:ascii="Arial" w:hAnsi="Arial" w:cs="Arial"/>
          <w:b/>
          <w:bCs/>
          <w:color w:val="000000"/>
          <w:sz w:val="23"/>
          <w:szCs w:val="23"/>
        </w:rPr>
        <w:t xml:space="preserve">Revision of </w:t>
      </w:r>
      <w:r w:rsidR="00EA2DBB">
        <w:rPr>
          <w:rFonts w:ascii="Arial" w:hAnsi="Arial" w:cs="Arial"/>
          <w:b/>
          <w:bCs/>
          <w:color w:val="000000"/>
          <w:sz w:val="23"/>
          <w:szCs w:val="23"/>
        </w:rPr>
        <w:t xml:space="preserve">IECEx OD </w:t>
      </w:r>
      <w:r w:rsidR="0025763B">
        <w:rPr>
          <w:rFonts w:ascii="Arial" w:hAnsi="Arial" w:cs="Arial"/>
          <w:b/>
          <w:bCs/>
          <w:color w:val="000000"/>
          <w:sz w:val="23"/>
          <w:szCs w:val="23"/>
        </w:rPr>
        <w:t>2</w:t>
      </w:r>
      <w:r w:rsidR="00EA2DBB">
        <w:rPr>
          <w:rFonts w:ascii="Arial" w:hAnsi="Arial" w:cs="Arial"/>
          <w:b/>
          <w:bCs/>
          <w:color w:val="000000"/>
          <w:sz w:val="23"/>
          <w:szCs w:val="23"/>
        </w:rPr>
        <w:t>02,</w:t>
      </w:r>
      <w:r w:rsidR="006513AB">
        <w:rPr>
          <w:rFonts w:ascii="Arial" w:hAnsi="Arial" w:cs="Arial"/>
          <w:b/>
          <w:bCs/>
          <w:color w:val="000000"/>
          <w:sz w:val="23"/>
          <w:szCs w:val="23"/>
        </w:rPr>
        <w:t xml:space="preserve"> Edition </w:t>
      </w:r>
      <w:r w:rsidR="00EA2DBB">
        <w:rPr>
          <w:rFonts w:ascii="Arial" w:hAnsi="Arial" w:cs="Arial"/>
          <w:b/>
          <w:bCs/>
          <w:color w:val="000000"/>
          <w:sz w:val="23"/>
          <w:szCs w:val="23"/>
        </w:rPr>
        <w:t>4</w:t>
      </w:r>
      <w:r w:rsidR="006513AB">
        <w:rPr>
          <w:rFonts w:ascii="Arial" w:hAnsi="Arial" w:cs="Arial"/>
          <w:b/>
          <w:bCs/>
          <w:color w:val="000000"/>
          <w:sz w:val="23"/>
          <w:szCs w:val="23"/>
        </w:rPr>
        <w:t>.0</w:t>
      </w:r>
      <w:r w:rsidR="00F203E2">
        <w:rPr>
          <w:rFonts w:ascii="Arial" w:hAnsi="Arial" w:cs="Arial"/>
          <w:b/>
          <w:bCs/>
          <w:color w:val="000000"/>
          <w:sz w:val="23"/>
          <w:szCs w:val="23"/>
        </w:rPr>
        <w:t xml:space="preserve"> (Proposed edition 5.0)</w:t>
      </w:r>
    </w:p>
    <w:p w14:paraId="2AC9AD70" w14:textId="77777777" w:rsidR="00576C4F" w:rsidRDefault="00576C4F" w:rsidP="00576C4F">
      <w:pPr>
        <w:pBdr>
          <w:bottom w:val="thickThinSmallGap" w:sz="24" w:space="1" w:color="0000FF"/>
        </w:pBdr>
        <w:autoSpaceDE w:val="0"/>
        <w:autoSpaceDN w:val="0"/>
        <w:adjustRightInd w:val="0"/>
        <w:rPr>
          <w:rFonts w:ascii="Arial" w:hAnsi="Arial" w:cs="Arial"/>
          <w:b/>
          <w:bCs/>
          <w:color w:val="000000"/>
          <w:sz w:val="23"/>
          <w:szCs w:val="23"/>
        </w:rPr>
      </w:pPr>
    </w:p>
    <w:p w14:paraId="160F6E31" w14:textId="77777777" w:rsidR="00D470C7" w:rsidRPr="00D470C7" w:rsidRDefault="00D470C7" w:rsidP="00D470C7">
      <w:pPr>
        <w:autoSpaceDE w:val="0"/>
        <w:autoSpaceDN w:val="0"/>
        <w:adjustRightInd w:val="0"/>
        <w:rPr>
          <w:rFonts w:ascii="Arial" w:hAnsi="Arial" w:cs="Arial"/>
          <w:color w:val="000000"/>
          <w:sz w:val="23"/>
          <w:szCs w:val="23"/>
        </w:rPr>
      </w:pPr>
    </w:p>
    <w:p w14:paraId="690312BC" w14:textId="77777777" w:rsidR="00D470C7" w:rsidRDefault="00D470C7" w:rsidP="00D470C7">
      <w:pPr>
        <w:autoSpaceDE w:val="0"/>
        <w:autoSpaceDN w:val="0"/>
        <w:adjustRightInd w:val="0"/>
        <w:jc w:val="center"/>
        <w:rPr>
          <w:rFonts w:ascii="Arial" w:hAnsi="Arial" w:cs="Arial"/>
          <w:b/>
          <w:bCs/>
          <w:color w:val="000000"/>
          <w:sz w:val="23"/>
          <w:szCs w:val="23"/>
        </w:rPr>
      </w:pPr>
      <w:r w:rsidRPr="00D470C7">
        <w:rPr>
          <w:rFonts w:ascii="Arial" w:hAnsi="Arial" w:cs="Arial"/>
          <w:b/>
          <w:bCs/>
          <w:color w:val="000000"/>
          <w:sz w:val="23"/>
          <w:szCs w:val="23"/>
        </w:rPr>
        <w:t xml:space="preserve">Introduction </w:t>
      </w:r>
    </w:p>
    <w:p w14:paraId="35F29455" w14:textId="77777777" w:rsidR="00D470C7" w:rsidRPr="00D470C7" w:rsidRDefault="00D470C7" w:rsidP="00D470C7">
      <w:pPr>
        <w:autoSpaceDE w:val="0"/>
        <w:autoSpaceDN w:val="0"/>
        <w:adjustRightInd w:val="0"/>
        <w:jc w:val="center"/>
        <w:rPr>
          <w:rFonts w:ascii="Arial" w:hAnsi="Arial" w:cs="Arial"/>
          <w:color w:val="000000"/>
          <w:sz w:val="23"/>
          <w:szCs w:val="23"/>
        </w:rPr>
      </w:pPr>
    </w:p>
    <w:p w14:paraId="5CF8BEB9" w14:textId="0C2AD83F" w:rsidR="00BC43DB" w:rsidRDefault="00CE0B1E" w:rsidP="00D470C7">
      <w:pPr>
        <w:autoSpaceDE w:val="0"/>
        <w:autoSpaceDN w:val="0"/>
        <w:adjustRightInd w:val="0"/>
        <w:rPr>
          <w:rFonts w:ascii="Arial" w:hAnsi="Arial" w:cs="Arial"/>
          <w:color w:val="000000"/>
        </w:rPr>
      </w:pPr>
      <w:r>
        <w:rPr>
          <w:rFonts w:ascii="Arial" w:hAnsi="Arial" w:cs="Arial"/>
          <w:color w:val="000000"/>
        </w:rPr>
        <w:t xml:space="preserve">The </w:t>
      </w:r>
      <w:r w:rsidR="00BA5D21">
        <w:rPr>
          <w:rFonts w:ascii="Arial" w:hAnsi="Arial" w:cs="Arial"/>
          <w:color w:val="000000"/>
        </w:rPr>
        <w:t xml:space="preserve">following </w:t>
      </w:r>
      <w:r w:rsidR="00BC43DB">
        <w:rPr>
          <w:rFonts w:ascii="Arial" w:hAnsi="Arial" w:cs="Arial"/>
          <w:color w:val="000000"/>
        </w:rPr>
        <w:t xml:space="preserve">proposal </w:t>
      </w:r>
      <w:r w:rsidR="00BA5D21">
        <w:rPr>
          <w:rFonts w:ascii="Arial" w:hAnsi="Arial" w:cs="Arial"/>
          <w:color w:val="000000"/>
        </w:rPr>
        <w:t xml:space="preserve">(shown as Track Changes) </w:t>
      </w:r>
      <w:r w:rsidR="00BC43DB">
        <w:rPr>
          <w:rFonts w:ascii="Arial" w:hAnsi="Arial" w:cs="Arial"/>
          <w:color w:val="000000"/>
        </w:rPr>
        <w:t xml:space="preserve">for a </w:t>
      </w:r>
      <w:r w:rsidR="006513AB">
        <w:rPr>
          <w:rFonts w:ascii="Arial" w:hAnsi="Arial" w:cs="Arial"/>
          <w:color w:val="000000"/>
        </w:rPr>
        <w:t xml:space="preserve">revision of </w:t>
      </w:r>
      <w:r w:rsidR="00EA2DBB">
        <w:rPr>
          <w:rFonts w:ascii="Arial" w:hAnsi="Arial" w:cs="Arial"/>
          <w:color w:val="000000"/>
        </w:rPr>
        <w:t xml:space="preserve">IECEx OD </w:t>
      </w:r>
      <w:r w:rsidR="0025763B">
        <w:rPr>
          <w:rFonts w:ascii="Arial" w:hAnsi="Arial" w:cs="Arial"/>
          <w:color w:val="000000"/>
        </w:rPr>
        <w:t>2</w:t>
      </w:r>
      <w:r w:rsidR="00EA2DBB">
        <w:rPr>
          <w:rFonts w:ascii="Arial" w:hAnsi="Arial" w:cs="Arial"/>
          <w:color w:val="000000"/>
        </w:rPr>
        <w:t>02</w:t>
      </w:r>
      <w:r w:rsidR="00BC43DB">
        <w:rPr>
          <w:rFonts w:ascii="Arial" w:hAnsi="Arial" w:cs="Arial"/>
          <w:color w:val="000000"/>
        </w:rPr>
        <w:t xml:space="preserve">, Edition </w:t>
      </w:r>
      <w:r w:rsidR="00EA2DBB">
        <w:rPr>
          <w:rFonts w:ascii="Arial" w:hAnsi="Arial" w:cs="Arial"/>
          <w:color w:val="000000"/>
        </w:rPr>
        <w:t>4</w:t>
      </w:r>
      <w:r w:rsidR="00BC43DB">
        <w:rPr>
          <w:rFonts w:ascii="Arial" w:hAnsi="Arial" w:cs="Arial"/>
          <w:color w:val="000000"/>
        </w:rPr>
        <w:t xml:space="preserve">.0 </w:t>
      </w:r>
      <w:r w:rsidR="00A6538F">
        <w:rPr>
          <w:rFonts w:ascii="Arial" w:hAnsi="Arial" w:cs="Arial"/>
          <w:color w:val="000000"/>
        </w:rPr>
        <w:t xml:space="preserve">prepared by ExTAG WG10 </w:t>
      </w:r>
      <w:r w:rsidR="00BC43DB">
        <w:rPr>
          <w:rFonts w:ascii="Arial" w:hAnsi="Arial" w:cs="Arial"/>
          <w:color w:val="000000"/>
        </w:rPr>
        <w:t xml:space="preserve">is now submitted </w:t>
      </w:r>
      <w:r w:rsidR="00A6538F">
        <w:rPr>
          <w:rFonts w:ascii="Arial" w:hAnsi="Arial" w:cs="Arial"/>
          <w:color w:val="000000"/>
        </w:rPr>
        <w:t xml:space="preserve">for review by </w:t>
      </w:r>
      <w:r w:rsidR="00BC43DB">
        <w:rPr>
          <w:rFonts w:ascii="Arial" w:hAnsi="Arial" w:cs="Arial"/>
          <w:color w:val="000000"/>
        </w:rPr>
        <w:t>Ex</w:t>
      </w:r>
      <w:r w:rsidR="0025763B">
        <w:rPr>
          <w:rFonts w:ascii="Arial" w:hAnsi="Arial" w:cs="Arial"/>
          <w:color w:val="000000"/>
        </w:rPr>
        <w:t xml:space="preserve">TAG </w:t>
      </w:r>
      <w:r w:rsidR="00A6538F">
        <w:rPr>
          <w:rFonts w:ascii="Arial" w:hAnsi="Arial" w:cs="Arial"/>
          <w:color w:val="000000"/>
        </w:rPr>
        <w:t xml:space="preserve">during their 2024 BR Meeting, following which is expected to be submitted </w:t>
      </w:r>
      <w:r w:rsidR="00BC43DB">
        <w:rPr>
          <w:rFonts w:ascii="Arial" w:hAnsi="Arial" w:cs="Arial"/>
          <w:color w:val="000000"/>
        </w:rPr>
        <w:t xml:space="preserve">for ExMC member consideration </w:t>
      </w:r>
      <w:r w:rsidR="00A6538F">
        <w:rPr>
          <w:rFonts w:ascii="Arial" w:hAnsi="Arial" w:cs="Arial"/>
          <w:color w:val="000000"/>
        </w:rPr>
        <w:t xml:space="preserve">during the 2024 </w:t>
      </w:r>
      <w:r w:rsidR="00E600CE">
        <w:rPr>
          <w:rFonts w:ascii="Arial" w:hAnsi="Arial" w:cs="Arial"/>
          <w:color w:val="000000"/>
        </w:rPr>
        <w:t>ExMC meeting</w:t>
      </w:r>
      <w:r w:rsidR="00BC43DB">
        <w:rPr>
          <w:rFonts w:ascii="Arial" w:hAnsi="Arial" w:cs="Arial"/>
          <w:color w:val="000000"/>
        </w:rPr>
        <w:t>.</w:t>
      </w:r>
    </w:p>
    <w:p w14:paraId="13D59F3C" w14:textId="77777777" w:rsidR="00A6538F" w:rsidRDefault="00A6538F" w:rsidP="00D470C7">
      <w:pPr>
        <w:autoSpaceDE w:val="0"/>
        <w:autoSpaceDN w:val="0"/>
        <w:adjustRightInd w:val="0"/>
        <w:rPr>
          <w:rFonts w:ascii="Arial" w:hAnsi="Arial" w:cs="Arial"/>
          <w:color w:val="000000"/>
        </w:rPr>
      </w:pPr>
    </w:p>
    <w:p w14:paraId="155867B9" w14:textId="7F5E63BF" w:rsidR="00A6538F" w:rsidRDefault="00A6538F" w:rsidP="00D470C7">
      <w:pPr>
        <w:autoSpaceDE w:val="0"/>
        <w:autoSpaceDN w:val="0"/>
        <w:adjustRightInd w:val="0"/>
        <w:rPr>
          <w:rFonts w:ascii="Arial" w:hAnsi="Arial" w:cs="Arial"/>
          <w:color w:val="000000"/>
        </w:rPr>
      </w:pPr>
      <w:r>
        <w:rPr>
          <w:rFonts w:ascii="Arial" w:hAnsi="Arial" w:cs="Arial"/>
          <w:color w:val="000000"/>
        </w:rPr>
        <w:t>This draft is being submitted to both ExTAG and ExMC ahead of their respective meetings.</w:t>
      </w:r>
    </w:p>
    <w:p w14:paraId="49024EA6" w14:textId="77777777" w:rsidR="00BA5D21" w:rsidRDefault="00BA5D21" w:rsidP="00D470C7">
      <w:pPr>
        <w:autoSpaceDE w:val="0"/>
        <w:autoSpaceDN w:val="0"/>
        <w:adjustRightInd w:val="0"/>
        <w:rPr>
          <w:rFonts w:ascii="Arial" w:hAnsi="Arial" w:cs="Arial"/>
          <w:color w:val="000000"/>
        </w:rPr>
      </w:pPr>
    </w:p>
    <w:p w14:paraId="47C88422" w14:textId="30F4F0C3" w:rsidR="00BA5D21" w:rsidRDefault="00A6538F" w:rsidP="00D470C7">
      <w:pPr>
        <w:autoSpaceDE w:val="0"/>
        <w:autoSpaceDN w:val="0"/>
        <w:adjustRightInd w:val="0"/>
        <w:rPr>
          <w:rFonts w:ascii="Arial" w:hAnsi="Arial" w:cs="Arial"/>
          <w:color w:val="000000"/>
        </w:rPr>
      </w:pPr>
      <w:r>
        <w:rPr>
          <w:rFonts w:ascii="Arial" w:hAnsi="Arial" w:cs="Arial"/>
          <w:color w:val="000000"/>
        </w:rPr>
        <w:t>This draft is issued as a redline version to identify changes from the current edition.</w:t>
      </w:r>
    </w:p>
    <w:p w14:paraId="065AFCBC" w14:textId="77777777" w:rsidR="00767031" w:rsidRDefault="00767031" w:rsidP="00767031">
      <w:pPr>
        <w:autoSpaceDE w:val="0"/>
        <w:autoSpaceDN w:val="0"/>
        <w:adjustRightInd w:val="0"/>
        <w:rPr>
          <w:rFonts w:ascii="Arial" w:hAnsi="Arial" w:cs="Arial"/>
          <w:color w:val="000000"/>
        </w:rPr>
      </w:pPr>
    </w:p>
    <w:p w14:paraId="32C814E2" w14:textId="77777777" w:rsidR="00576C4F" w:rsidRPr="0088367F" w:rsidRDefault="00576C4F" w:rsidP="00576C4F">
      <w:pPr>
        <w:autoSpaceDE w:val="0"/>
        <w:autoSpaceDN w:val="0"/>
        <w:adjustRightInd w:val="0"/>
        <w:rPr>
          <w:rFonts w:ascii="Arial" w:hAnsi="Arial" w:cs="Arial"/>
          <w:b/>
          <w:bCs/>
        </w:rPr>
      </w:pPr>
      <w:r w:rsidRPr="0088367F">
        <w:rPr>
          <w:rFonts w:ascii="Arial" w:hAnsi="Arial" w:cs="Arial"/>
          <w:b/>
          <w:bCs/>
        </w:rPr>
        <w:t>IECEx Executive Secretary</w:t>
      </w:r>
    </w:p>
    <w:p w14:paraId="4F1FEA86" w14:textId="77777777" w:rsidR="00CE0B1E" w:rsidRDefault="00CE0B1E" w:rsidP="00D470C7">
      <w:pPr>
        <w:autoSpaceDE w:val="0"/>
        <w:autoSpaceDN w:val="0"/>
        <w:adjustRightInd w:val="0"/>
        <w:rPr>
          <w:rFonts w:ascii="Arial" w:hAnsi="Arial" w:cs="Arial"/>
          <w:color w:val="0000FF"/>
          <w:sz w:val="20"/>
          <w:szCs w:val="20"/>
        </w:rPr>
      </w:pPr>
    </w:p>
    <w:p w14:paraId="37DB8634" w14:textId="77777777" w:rsidR="00BC43DB" w:rsidRDefault="00BC43DB" w:rsidP="00D470C7">
      <w:pPr>
        <w:autoSpaceDE w:val="0"/>
        <w:autoSpaceDN w:val="0"/>
        <w:adjustRightInd w:val="0"/>
        <w:rPr>
          <w:rFonts w:ascii="Arial" w:hAnsi="Arial" w:cs="Arial"/>
          <w:color w:val="0000FF"/>
          <w:sz w:val="20"/>
          <w:szCs w:val="20"/>
        </w:rPr>
      </w:pPr>
    </w:p>
    <w:p w14:paraId="68D7A6C7" w14:textId="77777777" w:rsidR="00BC43DB" w:rsidRDefault="00BC43DB" w:rsidP="00D470C7">
      <w:pPr>
        <w:autoSpaceDE w:val="0"/>
        <w:autoSpaceDN w:val="0"/>
        <w:adjustRightInd w:val="0"/>
        <w:rPr>
          <w:rFonts w:ascii="Arial" w:hAnsi="Arial" w:cs="Arial"/>
          <w:color w:val="0000FF"/>
          <w:sz w:val="20"/>
          <w:szCs w:val="20"/>
        </w:rPr>
      </w:pPr>
    </w:p>
    <w:p w14:paraId="414E28D0" w14:textId="77777777" w:rsidR="00BC43DB" w:rsidRDefault="00BC43DB" w:rsidP="00D470C7">
      <w:pPr>
        <w:autoSpaceDE w:val="0"/>
        <w:autoSpaceDN w:val="0"/>
        <w:adjustRightInd w:val="0"/>
        <w:rPr>
          <w:rFonts w:ascii="Arial" w:hAnsi="Arial" w:cs="Arial"/>
          <w:color w:val="0000FF"/>
          <w:sz w:val="20"/>
          <w:szCs w:val="20"/>
        </w:rPr>
      </w:pPr>
    </w:p>
    <w:p w14:paraId="30E79E56" w14:textId="77777777" w:rsidR="00BC43DB" w:rsidRDefault="00BC43DB" w:rsidP="00D470C7">
      <w:pPr>
        <w:autoSpaceDE w:val="0"/>
        <w:autoSpaceDN w:val="0"/>
        <w:adjustRightInd w:val="0"/>
        <w:rPr>
          <w:rFonts w:ascii="Arial" w:hAnsi="Arial" w:cs="Arial"/>
          <w:color w:val="0000FF"/>
          <w:sz w:val="20"/>
          <w:szCs w:val="20"/>
        </w:rPr>
      </w:pPr>
    </w:p>
    <w:p w14:paraId="5735DDA3" w14:textId="77777777" w:rsidR="00BC43DB" w:rsidRDefault="00BC43DB" w:rsidP="00D470C7">
      <w:pPr>
        <w:autoSpaceDE w:val="0"/>
        <w:autoSpaceDN w:val="0"/>
        <w:adjustRightInd w:val="0"/>
        <w:rPr>
          <w:rFonts w:ascii="Arial" w:hAnsi="Arial" w:cs="Arial"/>
          <w:color w:val="0000FF"/>
          <w:sz w:val="20"/>
          <w:szCs w:val="20"/>
        </w:rPr>
      </w:pPr>
    </w:p>
    <w:p w14:paraId="22A822F7" w14:textId="77777777" w:rsidR="00BC43DB" w:rsidRDefault="00BC43DB" w:rsidP="00D470C7">
      <w:pPr>
        <w:autoSpaceDE w:val="0"/>
        <w:autoSpaceDN w:val="0"/>
        <w:adjustRightInd w:val="0"/>
        <w:rPr>
          <w:rFonts w:ascii="Arial" w:hAnsi="Arial" w:cs="Arial"/>
          <w:color w:val="0000FF"/>
          <w:sz w:val="20"/>
          <w:szCs w:val="20"/>
        </w:rPr>
      </w:pPr>
    </w:p>
    <w:p w14:paraId="13B2A130" w14:textId="77777777" w:rsidR="00BC43DB" w:rsidRDefault="00BC43DB" w:rsidP="00D470C7">
      <w:pPr>
        <w:autoSpaceDE w:val="0"/>
        <w:autoSpaceDN w:val="0"/>
        <w:adjustRightInd w:val="0"/>
        <w:rPr>
          <w:rFonts w:ascii="Arial" w:hAnsi="Arial" w:cs="Arial"/>
          <w:color w:val="0000FF"/>
          <w:sz w:val="20"/>
          <w:szCs w:val="20"/>
        </w:rPr>
      </w:pPr>
    </w:p>
    <w:p w14:paraId="5AE3B0C0" w14:textId="77777777" w:rsidR="00BC43DB" w:rsidRDefault="00BC43DB" w:rsidP="00D470C7">
      <w:pPr>
        <w:autoSpaceDE w:val="0"/>
        <w:autoSpaceDN w:val="0"/>
        <w:adjustRightInd w:val="0"/>
        <w:rPr>
          <w:rFonts w:ascii="Arial" w:hAnsi="Arial" w:cs="Arial"/>
          <w:color w:val="0000FF"/>
          <w:sz w:val="20"/>
          <w:szCs w:val="20"/>
        </w:rPr>
      </w:pPr>
    </w:p>
    <w:p w14:paraId="6D889A67" w14:textId="77777777" w:rsidR="00BC43DB" w:rsidRDefault="00BC43DB" w:rsidP="00D470C7">
      <w:pPr>
        <w:autoSpaceDE w:val="0"/>
        <w:autoSpaceDN w:val="0"/>
        <w:adjustRightInd w:val="0"/>
        <w:rPr>
          <w:rFonts w:ascii="Arial" w:hAnsi="Arial" w:cs="Arial"/>
          <w:color w:val="0000FF"/>
          <w:sz w:val="20"/>
          <w:szCs w:val="20"/>
        </w:rPr>
      </w:pPr>
    </w:p>
    <w:p w14:paraId="6B75F30F" w14:textId="77777777" w:rsidR="00BC43DB" w:rsidRDefault="00BC43DB" w:rsidP="00D470C7">
      <w:pPr>
        <w:autoSpaceDE w:val="0"/>
        <w:autoSpaceDN w:val="0"/>
        <w:adjustRightInd w:val="0"/>
        <w:rPr>
          <w:rFonts w:ascii="Arial" w:hAnsi="Arial" w:cs="Arial"/>
          <w:color w:val="0000FF"/>
          <w:sz w:val="20"/>
          <w:szCs w:val="20"/>
        </w:rPr>
      </w:pPr>
    </w:p>
    <w:p w14:paraId="7396ABCA" w14:textId="77777777" w:rsidR="00BC43DB" w:rsidRDefault="00BC43DB" w:rsidP="00D470C7">
      <w:pPr>
        <w:autoSpaceDE w:val="0"/>
        <w:autoSpaceDN w:val="0"/>
        <w:adjustRightInd w:val="0"/>
        <w:rPr>
          <w:rFonts w:ascii="Arial" w:hAnsi="Arial" w:cs="Arial"/>
          <w:color w:val="0000FF"/>
          <w:sz w:val="20"/>
          <w:szCs w:val="20"/>
        </w:rPr>
      </w:pPr>
    </w:p>
    <w:p w14:paraId="773D507A" w14:textId="77777777" w:rsidR="00BC43DB" w:rsidRDefault="00BC43DB" w:rsidP="00D470C7">
      <w:pPr>
        <w:autoSpaceDE w:val="0"/>
        <w:autoSpaceDN w:val="0"/>
        <w:adjustRightInd w:val="0"/>
        <w:rPr>
          <w:rFonts w:ascii="Arial" w:hAnsi="Arial" w:cs="Arial"/>
          <w:color w:val="0000FF"/>
          <w:sz w:val="20"/>
          <w:szCs w:val="20"/>
        </w:rPr>
      </w:pPr>
    </w:p>
    <w:p w14:paraId="2C1FECEA" w14:textId="77777777" w:rsidR="00BC43DB" w:rsidRDefault="00BC43DB" w:rsidP="00D470C7">
      <w:pPr>
        <w:autoSpaceDE w:val="0"/>
        <w:autoSpaceDN w:val="0"/>
        <w:adjustRightInd w:val="0"/>
        <w:rPr>
          <w:rFonts w:ascii="Arial" w:hAnsi="Arial" w:cs="Arial"/>
          <w:color w:val="0000FF"/>
          <w:sz w:val="20"/>
          <w:szCs w:val="20"/>
        </w:rPr>
      </w:pPr>
    </w:p>
    <w:p w14:paraId="5E05F966" w14:textId="77777777" w:rsidR="00BC43DB" w:rsidRDefault="00BC43DB" w:rsidP="00D470C7">
      <w:pPr>
        <w:autoSpaceDE w:val="0"/>
        <w:autoSpaceDN w:val="0"/>
        <w:adjustRightInd w:val="0"/>
        <w:rPr>
          <w:rFonts w:ascii="Arial" w:hAnsi="Arial" w:cs="Arial"/>
          <w:color w:val="0000FF"/>
          <w:sz w:val="20"/>
          <w:szCs w:val="20"/>
        </w:rPr>
      </w:pPr>
    </w:p>
    <w:p w14:paraId="2388E2E9" w14:textId="77777777" w:rsidR="00BC43DB" w:rsidRDefault="00BC43DB" w:rsidP="00D470C7">
      <w:pPr>
        <w:autoSpaceDE w:val="0"/>
        <w:autoSpaceDN w:val="0"/>
        <w:adjustRightInd w:val="0"/>
        <w:rPr>
          <w:rFonts w:ascii="Arial" w:hAnsi="Arial" w:cs="Arial"/>
          <w:color w:val="0000FF"/>
          <w:sz w:val="20"/>
          <w:szCs w:val="20"/>
        </w:rPr>
      </w:pPr>
    </w:p>
    <w:p w14:paraId="212AE32B" w14:textId="77777777" w:rsidR="00BC43DB" w:rsidRDefault="00BC43DB" w:rsidP="00D470C7">
      <w:pPr>
        <w:autoSpaceDE w:val="0"/>
        <w:autoSpaceDN w:val="0"/>
        <w:adjustRightInd w:val="0"/>
        <w:rPr>
          <w:rFonts w:ascii="Arial" w:hAnsi="Arial" w:cs="Arial"/>
          <w:color w:val="0000FF"/>
          <w:sz w:val="20"/>
          <w:szCs w:val="20"/>
        </w:rPr>
      </w:pPr>
    </w:p>
    <w:p w14:paraId="5AFF8EA8" w14:textId="77777777" w:rsidR="00BC43DB" w:rsidRDefault="00BC43DB" w:rsidP="00D470C7">
      <w:pPr>
        <w:autoSpaceDE w:val="0"/>
        <w:autoSpaceDN w:val="0"/>
        <w:adjustRightInd w:val="0"/>
        <w:rPr>
          <w:rFonts w:ascii="Arial" w:hAnsi="Arial" w:cs="Arial"/>
          <w:color w:val="0000FF"/>
          <w:sz w:val="20"/>
          <w:szCs w:val="20"/>
        </w:rPr>
      </w:pPr>
    </w:p>
    <w:p w14:paraId="2EF9F631" w14:textId="77777777" w:rsidR="00BC43DB" w:rsidRDefault="00BC43DB" w:rsidP="00D470C7">
      <w:pPr>
        <w:autoSpaceDE w:val="0"/>
        <w:autoSpaceDN w:val="0"/>
        <w:adjustRightInd w:val="0"/>
        <w:rPr>
          <w:rFonts w:ascii="Arial" w:hAnsi="Arial" w:cs="Arial"/>
          <w:color w:val="0000FF"/>
          <w:sz w:val="20"/>
          <w:szCs w:val="20"/>
        </w:rPr>
      </w:pPr>
    </w:p>
    <w:p w14:paraId="1F58AEB3" w14:textId="77777777" w:rsidR="00CE0B1E" w:rsidRDefault="00CE0B1E" w:rsidP="00D470C7">
      <w:pPr>
        <w:autoSpaceDE w:val="0"/>
        <w:autoSpaceDN w:val="0"/>
        <w:adjustRightInd w:val="0"/>
        <w:rPr>
          <w:rFonts w:ascii="Arial" w:hAnsi="Arial" w:cs="Arial"/>
          <w:color w:val="0000FF"/>
          <w:sz w:val="20"/>
          <w:szCs w:val="20"/>
        </w:rPr>
      </w:pPr>
    </w:p>
    <w:p w14:paraId="6B4189B1" w14:textId="77777777" w:rsidR="00CC7875" w:rsidRDefault="00CC7875" w:rsidP="00D470C7">
      <w:pPr>
        <w:autoSpaceDE w:val="0"/>
        <w:autoSpaceDN w:val="0"/>
        <w:adjustRightInd w:val="0"/>
        <w:rPr>
          <w:rFonts w:ascii="Arial" w:hAnsi="Arial" w:cs="Arial"/>
          <w:color w:val="0000FF"/>
          <w:sz w:val="20"/>
          <w:szCs w:val="20"/>
        </w:rPr>
      </w:pPr>
    </w:p>
    <w:p w14:paraId="3CF7F83A" w14:textId="77777777" w:rsidR="00CE0B1E" w:rsidRDefault="00CE0B1E" w:rsidP="00D470C7">
      <w:pPr>
        <w:autoSpaceDE w:val="0"/>
        <w:autoSpaceDN w:val="0"/>
        <w:adjustRightInd w:val="0"/>
        <w:rPr>
          <w:rFonts w:ascii="Arial" w:hAnsi="Arial" w:cs="Arial"/>
          <w:color w:val="0000FF"/>
          <w:sz w:val="20"/>
          <w:szCs w:val="20"/>
        </w:rPr>
      </w:pPr>
    </w:p>
    <w:p w14:paraId="1BA4E933" w14:textId="77777777" w:rsidR="00CE0B1E" w:rsidRDefault="00CE0B1E" w:rsidP="00D470C7">
      <w:pPr>
        <w:autoSpaceDE w:val="0"/>
        <w:autoSpaceDN w:val="0"/>
        <w:adjustRightInd w:val="0"/>
        <w:rPr>
          <w:rFonts w:ascii="Arial" w:hAnsi="Arial" w:cs="Arial"/>
          <w:color w:val="0000FF"/>
          <w:sz w:val="20"/>
          <w:szCs w:val="20"/>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8C3CDE" w:rsidRPr="00E0180C" w14:paraId="5EDA3954" w14:textId="77777777" w:rsidTr="001F5225">
        <w:tc>
          <w:tcPr>
            <w:tcW w:w="4320" w:type="dxa"/>
          </w:tcPr>
          <w:p w14:paraId="15C208E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Address:</w:t>
            </w:r>
          </w:p>
          <w:p w14:paraId="4FDCC06A" w14:textId="7C9B799E"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Level </w:t>
            </w:r>
            <w:r w:rsidR="008471E3">
              <w:rPr>
                <w:rFonts w:ascii="Arial" w:eastAsia="Times New Roman" w:hAnsi="Arial" w:cs="Arial"/>
                <w:b/>
                <w:bCs/>
                <w:color w:val="000000"/>
                <w:sz w:val="24"/>
                <w:szCs w:val="24"/>
                <w:lang w:eastAsia="en-AU"/>
              </w:rPr>
              <w:t>17</w:t>
            </w:r>
            <w:r w:rsidRPr="00E0180C">
              <w:rPr>
                <w:rFonts w:ascii="Arial" w:eastAsia="Times New Roman" w:hAnsi="Arial" w:cs="Arial"/>
                <w:b/>
                <w:bCs/>
                <w:color w:val="000000"/>
                <w:sz w:val="24"/>
                <w:szCs w:val="24"/>
                <w:lang w:eastAsia="en-AU"/>
              </w:rPr>
              <w:t>, A</w:t>
            </w:r>
            <w:r w:rsidR="008471E3">
              <w:rPr>
                <w:rFonts w:ascii="Arial" w:eastAsia="Times New Roman" w:hAnsi="Arial" w:cs="Arial"/>
                <w:b/>
                <w:bCs/>
                <w:color w:val="000000"/>
                <w:sz w:val="24"/>
                <w:szCs w:val="24"/>
                <w:lang w:eastAsia="en-AU"/>
              </w:rPr>
              <w:t>ngel Place</w:t>
            </w:r>
          </w:p>
          <w:p w14:paraId="62CE8051" w14:textId="126B1116" w:rsidR="008C3CDE" w:rsidRPr="00E0180C" w:rsidRDefault="008471E3" w:rsidP="001F5225">
            <w:pPr>
              <w:autoSpaceDE w:val="0"/>
              <w:autoSpaceDN w:val="0"/>
              <w:adjustRightInd w:val="0"/>
              <w:rPr>
                <w:rFonts w:ascii="Arial" w:eastAsia="Times New Roman" w:hAnsi="Arial" w:cs="Arial"/>
                <w:b/>
                <w:bCs/>
                <w:color w:val="000000"/>
                <w:sz w:val="24"/>
                <w:szCs w:val="24"/>
                <w:lang w:eastAsia="en-AU"/>
              </w:rPr>
            </w:pPr>
            <w:r>
              <w:rPr>
                <w:rFonts w:ascii="Arial" w:eastAsia="Times New Roman" w:hAnsi="Arial" w:cs="Arial"/>
                <w:b/>
                <w:bCs/>
                <w:color w:val="000000"/>
                <w:sz w:val="24"/>
                <w:szCs w:val="24"/>
                <w:lang w:eastAsia="en-AU"/>
              </w:rPr>
              <w:t xml:space="preserve">123 Pitt </w:t>
            </w:r>
            <w:r w:rsidR="008C3CDE" w:rsidRPr="00E0180C">
              <w:rPr>
                <w:rFonts w:ascii="Arial" w:eastAsia="Times New Roman" w:hAnsi="Arial" w:cs="Arial"/>
                <w:b/>
                <w:bCs/>
                <w:color w:val="000000"/>
                <w:sz w:val="24"/>
                <w:szCs w:val="24"/>
                <w:lang w:eastAsia="en-AU"/>
              </w:rPr>
              <w:t>Street</w:t>
            </w:r>
          </w:p>
          <w:p w14:paraId="271D8D27"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Sydney NSW 2000</w:t>
            </w:r>
          </w:p>
          <w:p w14:paraId="33BCCFF5"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Australia</w:t>
            </w:r>
          </w:p>
          <w:p w14:paraId="6D82CC15" w14:textId="77777777" w:rsidR="008C3CDE" w:rsidRPr="00E0180C" w:rsidRDefault="008C3CDE" w:rsidP="001F5225">
            <w:pPr>
              <w:tabs>
                <w:tab w:val="center" w:pos="4153"/>
                <w:tab w:val="right" w:pos="8306"/>
              </w:tabs>
              <w:rPr>
                <w:rFonts w:ascii="Arial" w:eastAsia="Times New Roman" w:hAnsi="Arial" w:cs="Arial"/>
                <w:b/>
                <w:color w:val="0000FF"/>
              </w:rPr>
            </w:pPr>
          </w:p>
        </w:tc>
        <w:tc>
          <w:tcPr>
            <w:tcW w:w="4320" w:type="dxa"/>
          </w:tcPr>
          <w:p w14:paraId="4DDC38EA"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Contact Details:</w:t>
            </w:r>
          </w:p>
          <w:p w14:paraId="14804972" w14:textId="77777777" w:rsidR="008C3CDE" w:rsidRPr="00E0180C"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Tel: +61 2 46 28 4690</w:t>
            </w:r>
          </w:p>
          <w:p w14:paraId="24FEA4A2" w14:textId="3326A27F" w:rsidR="008C3CDE" w:rsidRDefault="008C3CDE" w:rsidP="001F5225">
            <w:pPr>
              <w:autoSpaceDE w:val="0"/>
              <w:autoSpaceDN w:val="0"/>
              <w:adjustRightInd w:val="0"/>
              <w:rPr>
                <w:rFonts w:ascii="Arial" w:eastAsia="Times New Roman" w:hAnsi="Arial" w:cs="Arial"/>
                <w:b/>
                <w:bCs/>
                <w:color w:val="000000"/>
                <w:sz w:val="24"/>
                <w:szCs w:val="24"/>
                <w:lang w:eastAsia="en-AU"/>
              </w:rPr>
            </w:pPr>
            <w:r w:rsidRPr="00E0180C">
              <w:rPr>
                <w:rFonts w:ascii="Arial" w:eastAsia="Times New Roman" w:hAnsi="Arial" w:cs="Arial"/>
                <w:b/>
                <w:bCs/>
                <w:color w:val="000000"/>
                <w:sz w:val="24"/>
                <w:szCs w:val="24"/>
                <w:lang w:eastAsia="en-AU"/>
              </w:rPr>
              <w:t xml:space="preserve">e-mail: </w:t>
            </w:r>
            <w:hyperlink r:id="rId8" w:history="1">
              <w:r w:rsidR="00767031" w:rsidRPr="007727A8">
                <w:rPr>
                  <w:rStyle w:val="Hyperlink"/>
                  <w:rFonts w:ascii="Arial" w:eastAsia="Times New Roman" w:hAnsi="Arial" w:cs="Arial"/>
                  <w:b/>
                  <w:bCs/>
                  <w:sz w:val="24"/>
                  <w:szCs w:val="24"/>
                  <w:lang w:eastAsia="en-AU"/>
                </w:rPr>
                <w:t>info@iecex.com</w:t>
              </w:r>
            </w:hyperlink>
            <w:r w:rsidR="00767031">
              <w:rPr>
                <w:rFonts w:ascii="Arial" w:eastAsia="Times New Roman" w:hAnsi="Arial" w:cs="Arial"/>
                <w:b/>
                <w:bCs/>
                <w:color w:val="000000"/>
                <w:sz w:val="24"/>
                <w:szCs w:val="24"/>
                <w:lang w:eastAsia="en-AU"/>
              </w:rPr>
              <w:t xml:space="preserve"> </w:t>
            </w:r>
          </w:p>
          <w:p w14:paraId="57FEA3AE" w14:textId="77777777" w:rsidR="008C3CDE" w:rsidRPr="00E0180C" w:rsidRDefault="00F203E2" w:rsidP="001F5225">
            <w:pPr>
              <w:autoSpaceDE w:val="0"/>
              <w:autoSpaceDN w:val="0"/>
              <w:adjustRightInd w:val="0"/>
              <w:rPr>
                <w:rFonts w:ascii="Arial" w:eastAsia="Times New Roman" w:hAnsi="Arial" w:cs="Arial"/>
                <w:b/>
                <w:color w:val="0000FF"/>
              </w:rPr>
            </w:pPr>
            <w:hyperlink r:id="rId9" w:history="1">
              <w:r w:rsidR="008C3CDE" w:rsidRPr="00E0180C">
                <w:rPr>
                  <w:rFonts w:ascii="Arial" w:eastAsia="Times New Roman" w:hAnsi="Arial" w:cs="Arial"/>
                  <w:b/>
                  <w:bCs/>
                  <w:color w:val="0000FF"/>
                  <w:sz w:val="24"/>
                  <w:szCs w:val="24"/>
                  <w:u w:val="single"/>
                  <w:lang w:eastAsia="en-AU"/>
                </w:rPr>
                <w:t>http://www.iecex.com</w:t>
              </w:r>
            </w:hyperlink>
          </w:p>
        </w:tc>
      </w:tr>
    </w:tbl>
    <w:p w14:paraId="1B3F2AEF" w14:textId="77777777" w:rsidR="00FF17F5" w:rsidRDefault="00FF17F5" w:rsidP="00CE0B1E">
      <w:pPr>
        <w:rPr>
          <w:rFonts w:ascii="Arial" w:hAnsi="Arial" w:cs="Arial"/>
          <w:b/>
        </w:rPr>
        <w:sectPr w:rsidR="00FF17F5" w:rsidSect="007D6B2A">
          <w:headerReference w:type="default" r:id="rId10"/>
          <w:pgSz w:w="11906" w:h="16838"/>
          <w:pgMar w:top="1440" w:right="1440" w:bottom="1440" w:left="1440" w:header="708" w:footer="708" w:gutter="0"/>
          <w:cols w:space="708"/>
          <w:docGrid w:linePitch="360"/>
        </w:sectPr>
      </w:pPr>
    </w:p>
    <w:p w14:paraId="52FE9C35" w14:textId="7BD6EA78" w:rsidR="007D603C" w:rsidRDefault="00F203E2" w:rsidP="00021EFE">
      <w:pPr>
        <w:ind w:left="-142"/>
        <w:rPr>
          <w:ins w:id="0" w:author="Mark Amos" w:date="2024-06-13T14:45:00Z" w16du:dateUtc="2024-06-13T04:45:00Z"/>
        </w:rPr>
      </w:pPr>
      <w:r>
        <w:lastRenderedPageBreak/>
        <w:pict w14:anchorId="093EA0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1" o:spid="_x0000_s2131" type="#_x0000_t75" alt="Logo&#10;&#10;Description automatically generated" style="position:absolute;left:0;text-align:left;margin-left:75.8pt;margin-top:56.3pt;width:59.55pt;height:51pt;z-index:251677696;visibility:visible;mso-position-horizontal-relative:page;mso-position-vertical-relative:page;mso-width-relative:margin;mso-height-relative:margin">
            <v:imagedata r:id="rId11" o:title="Logo&#10;&#10;Description automatically generated"/>
            <w10:wrap anchorx="page" anchory="page"/>
          </v:shape>
        </w:pict>
      </w:r>
    </w:p>
    <w:p w14:paraId="3CD12A15" w14:textId="5BE96AB4" w:rsidR="004B4450" w:rsidRPr="00D32CBE" w:rsidRDefault="00F203E2" w:rsidP="00045414">
      <w:pPr>
        <w:ind w:left="-142"/>
        <w:sectPr w:rsidR="004B4450" w:rsidRPr="00D32CBE" w:rsidSect="004B4450">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134" w:right="1418" w:bottom="567" w:left="1418" w:header="0" w:footer="454" w:gutter="0"/>
          <w:cols w:space="720"/>
        </w:sectPr>
      </w:pPr>
      <w:r>
        <w:pict w14:anchorId="7DA3A9C9">
          <v:shapetype id="_x0000_t202" coordsize="21600,21600" o:spt="202" path="m,l,21600r21600,l21600,xe">
            <v:stroke joinstyle="miter"/>
            <v:path gradientshapeok="t" o:connecttype="rect"/>
          </v:shapetype>
          <v:shape id="Text Box 28" o:spid="_x0000_s2114" type="#_x0000_t202" style="position:absolute;left:0;text-align:left;margin-left:209.25pt;margin-top:4.45pt;width:259.1pt;height:3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" filled="f" stroked="f">
            <o:lock v:ext="edit" aspectratio="t"/>
            <v:textbox inset="1mm,,1mm">
              <w:txbxContent>
                <w:p w14:paraId="4E9927F8" w14:textId="77777777" w:rsidR="004B4450" w:rsidRPr="004A18D6" w:rsidRDefault="004B4450" w:rsidP="00045414">
                  <w:pPr>
                    <w:pStyle w:val="Stdreferenceright"/>
                  </w:pPr>
                  <w:r w:rsidRPr="004A18D6">
                    <w:t>IEC</w:t>
                  </w:r>
                  <w:r>
                    <w:t>Ex OD 202</w:t>
                  </w:r>
                </w:p>
              </w:txbxContent>
            </v:textbox>
            <w10:wrap type="square"/>
          </v:shape>
        </w:pict>
      </w:r>
      <w:r>
        <w:pict w14:anchorId="6DEF4F49">
          <v:shape id="Text Box 31" o:spid="_x0000_s2121" type="#_x0000_t202" style="position:absolute;left:0;text-align:left;margin-left:48.7pt;margin-top:158.95pt;width:289.5pt;height:75.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" filled="f" stroked="f">
            <o:lock v:ext="edit" aspectratio="t"/>
            <v:textbox inset="1mm,,1mm">
              <w:txbxContent>
                <w:p w14:paraId="61E55279" w14:textId="77777777" w:rsidR="004B4450" w:rsidRPr="004A18D6" w:rsidRDefault="004B4450" w:rsidP="00045414">
                  <w:pPr>
                    <w:pStyle w:val="GreyBox30Left"/>
                  </w:pPr>
                </w:p>
              </w:txbxContent>
            </v:textbox>
            <w10:wrap type="square"/>
          </v:shape>
        </w:pict>
      </w:r>
      <w:r>
        <w:pict w14:anchorId="10C196C3">
          <v:line id="Line 32" o:spid="_x0000_s2122" style="position:absolute;left:0;text-align:left;z-index:251668480;visibility:visible" from="53pt,306.35pt" to="517.9pt,3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" strokecolor="#9c9d9f" strokeweight=".25pt">
            <w10:wrap type="square"/>
          </v:line>
        </w:pict>
      </w:r>
      <w:r>
        <w:pict w14:anchorId="6DC17866">
          <v:shape id="Text Box 34" o:spid="_x0000_s2123" type="#_x0000_t202" style="position:absolute;left:0;text-align:left;margin-left:-6.85pt;margin-top:553.1pt;width:15.6pt;height:20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" filled="f" stroked="f">
            <o:lock v:ext="edit" aspectratio="t"/>
            <v:textbox style="layout-flow:vertical;mso-layout-flow-alt:bottom-to-top" inset="0,0,1mm,1mm">
              <w:txbxContent>
                <w:p w14:paraId="3599D7DB" w14:textId="09260458" w:rsidR="004B4450" w:rsidRPr="002936B8" w:rsidRDefault="004B4450" w:rsidP="00045414">
                  <w:pPr>
                    <w:pStyle w:val="Ref-7"/>
                  </w:pPr>
                  <w:r w:rsidRPr="002936B8">
                    <w:t xml:space="preserve">IECEx </w:t>
                  </w:r>
                  <w:r>
                    <w:t>OD 202</w:t>
                  </w:r>
                  <w:r w:rsidRPr="002936B8">
                    <w:t>:202</w:t>
                  </w:r>
                  <w:r>
                    <w:t>4-05</w:t>
                  </w:r>
                  <w:r w:rsidRPr="002936B8">
                    <w:t>(en)</w:t>
                  </w:r>
                </w:p>
              </w:txbxContent>
            </v:textbox>
            <w10:wrap type="square"/>
          </v:shape>
        </w:pict>
      </w:r>
    </w:p>
    <w:p w14:paraId="3F484AFC" w14:textId="525401D3" w:rsidR="004B4450" w:rsidRPr="00D32CBE" w:rsidRDefault="00F203E2" w:rsidP="00045414">
      <w:r>
        <w:pict w14:anchorId="0AB57251">
          <v:shape id="Text Box 30" o:spid="_x0000_s2120" type="#_x0000_t202" style="position:absolute;margin-left:6.7pt;margin-top:63.5pt;width:468.05pt;height:104.8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" filled="f" stroked="f">
            <o:lock v:ext="edit" aspectratio="t"/>
            <v:textbox inset="1mm,,1mm">
              <w:txbxContent>
                <w:p w14:paraId="649F4436" w14:textId="77777777" w:rsidR="004B4450" w:rsidRDefault="004B4450" w:rsidP="00045414">
                  <w:pPr>
                    <w:pStyle w:val="BlueBox30Left"/>
                  </w:pPr>
                  <w:r>
                    <w:t>IECEx</w:t>
                  </w:r>
                </w:p>
                <w:p w14:paraId="4D08B3C4" w14:textId="77777777" w:rsidR="004B4450" w:rsidRPr="00ED561C" w:rsidRDefault="004B4450" w:rsidP="00045414">
                  <w:pPr>
                    <w:pStyle w:val="BlueBox30Left"/>
                  </w:pPr>
                  <w:r>
                    <w:t>OPERATIONAL DOCUMENT</w:t>
                  </w:r>
                </w:p>
              </w:txbxContent>
            </v:textbox>
            <w10:wrap type="square"/>
          </v:shape>
        </w:pict>
      </w:r>
      <w:r>
        <w:pict w14:anchorId="3234DEC9">
          <v:shape id="Text Box 29" o:spid="_x0000_s2117" type="#_x0000_t202" style="position:absolute;margin-left:213.35pt;margin-top:40.2pt;width:255.9pt;height:34.5pt;z-index:25166336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" filled="f" stroked="f">
            <o:lock v:ext="edit" aspectratio="t"/>
            <v:textbox inset="1mm,,1mm">
              <w:txbxContent>
                <w:p w14:paraId="69FAB59D" w14:textId="77777777" w:rsidR="004B4450" w:rsidRPr="00201F6D" w:rsidRDefault="004B4450" w:rsidP="00045414">
                  <w:pPr>
                    <w:pStyle w:val="Editionright"/>
                  </w:pPr>
                  <w:r w:rsidRPr="00201F6D">
                    <w:t>Edition</w:t>
                  </w:r>
                  <w:r>
                    <w:t xml:space="preserve"> </w:t>
                  </w:r>
                  <w:ins w:id="1" w:author="Tim Krause" w:date="2024-08-05T15:55:00Z">
                    <w:r>
                      <w:t>5</w:t>
                    </w:r>
                  </w:ins>
                  <w:del w:id="2" w:author="Tim Krause" w:date="2024-08-05T15:55:00Z">
                    <w:r w:rsidDel="00B671F2">
                      <w:delText>4</w:delText>
                    </w:r>
                  </w:del>
                  <w:r>
                    <w:t>.0</w:t>
                  </w:r>
                  <w:r>
                    <w:t> </w:t>
                  </w:r>
                  <w:r>
                    <w:t>202</w:t>
                  </w:r>
                  <w:ins w:id="3" w:author="Tim Krause" w:date="2024-08-05T15:55:00Z">
                    <w:r>
                      <w:t>4</w:t>
                    </w:r>
                  </w:ins>
                  <w:del w:id="4" w:author="Tim Krause" w:date="2024-08-05T15:55:00Z">
                    <w:r w:rsidDel="00B671F2">
                      <w:delText>2</w:delText>
                    </w:r>
                  </w:del>
                  <w:r>
                    <w:t>-0</w:t>
                  </w:r>
                  <w:ins w:id="5" w:author="Tim Krause" w:date="2024-08-05T15:55:00Z">
                    <w:r>
                      <w:t>9</w:t>
                    </w:r>
                  </w:ins>
                  <w:del w:id="6" w:author="Tim Krause" w:date="2024-08-05T15:55:00Z">
                    <w:r w:rsidDel="00B671F2">
                      <w:delText>5</w:delText>
                    </w:r>
                  </w:del>
                </w:p>
              </w:txbxContent>
            </v:textbox>
            <w10:wrap type="square"/>
          </v:shape>
        </w:pict>
      </w:r>
      <w:r>
        <w:pict w14:anchorId="31539711">
          <v:shape id="Text Box 33" o:spid="_x0000_s2127" type="#_x0000_t202" style="position:absolute;margin-left:-1.15pt;margin-top:305.7pt;width:469.5pt;height:197.35pt;z-index:25167360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" filled="f" stroked="f">
            <o:lock v:ext="edit" aspectratio="t"/>
            <v:textbox inset="1mm,,1mm">
              <w:txbxContent>
                <w:p w14:paraId="521625B2" w14:textId="77777777" w:rsidR="004B4450" w:rsidRPr="000241E6" w:rsidRDefault="004B4450" w:rsidP="000241E6">
                  <w:pPr>
                    <w:pStyle w:val="MAIN-TITLE"/>
                    <w:jc w:val="left"/>
                    <w:rPr>
                      <w:rFonts w:eastAsia="SimSun" w:cs="Arial Bold"/>
                      <w:noProof/>
                      <w:color w:val="005AA1"/>
                      <w:spacing w:val="0"/>
                    </w:rPr>
                  </w:pPr>
                  <w:r w:rsidRPr="000241E6">
                    <w:rPr>
                      <w:rFonts w:eastAsia="SimSun" w:cs="Arial Bold"/>
                      <w:noProof/>
                      <w:color w:val="005AA1"/>
                      <w:spacing w:val="0"/>
                    </w:rPr>
                    <w:t xml:space="preserve">IECEx Certified Equipment Scheme </w:t>
                  </w:r>
                  <w:r>
                    <w:rPr>
                      <w:rFonts w:eastAsia="SimSun" w:cs="Arial Bold"/>
                      <w:noProof/>
                      <w:color w:val="005AA1"/>
                      <w:spacing w:val="0"/>
                    </w:rPr>
                    <w:t>–</w:t>
                  </w:r>
                  <w:r>
                    <w:rPr>
                      <w:rFonts w:eastAsia="SimSun" w:cs="Arial Bold"/>
                      <w:noProof/>
                      <w:color w:val="005AA1"/>
                      <w:spacing w:val="0"/>
                    </w:rPr>
                    <w:br/>
                  </w:r>
                  <w:r w:rsidRPr="000241E6">
                    <w:rPr>
                      <w:rFonts w:eastAsia="SimSun" w:cs="Arial Bold"/>
                      <w:noProof/>
                      <w:color w:val="005AA1"/>
                      <w:spacing w:val="0"/>
                    </w:rPr>
                    <w:t>IECEx Proficiency Testing Scheme</w:t>
                  </w:r>
                </w:p>
              </w:txbxContent>
            </v:textbox>
            <w10:wrap type="square"/>
          </v:shape>
        </w:pict>
      </w:r>
      <w:r>
        <w:pict w14:anchorId="6ED73D0B">
          <v:shape id="Text Box 149" o:spid="_x0000_s2132" type="#_x0000_t202" style="position:absolute;margin-left:-.4pt;margin-top:250.95pt;width:468.25pt;height:51pt;z-index:2516787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" filled="f" stroked="f">
            <o:lock v:ext="edit" aspectratio="t"/>
            <v:textbox inset="1mm,1mm,1mm,1mm">
              <w:txbxContent>
                <w:p w14:paraId="36B0F974" w14:textId="77777777" w:rsidR="004B4450" w:rsidRPr="00FA0D6A" w:rsidRDefault="004B4450" w:rsidP="00045414">
                  <w:pPr>
                    <w:pStyle w:val="Title12-Blue"/>
                    <w:rPr>
                      <w:rFonts w:ascii="Arial Bold" w:hAnsi="Arial Bold" w:hint="eastAsia"/>
                      <w:b w:val="0"/>
                      <w:bCs w:val="0"/>
                      <w:lang w:val="en-GB"/>
                    </w:rPr>
                  </w:pPr>
                  <w:r w:rsidRPr="00995F9F">
                    <w:rPr>
                      <w:rFonts w:ascii="Arial Bold" w:hAnsi="Arial Bold"/>
                      <w:lang w:val="en-GB"/>
                    </w:rPr>
                    <w:t xml:space="preserve">IEC System for Certification to Standards Relating to Equipment for Use in Explosive Atmospheres </w:t>
                  </w:r>
                  <w:r w:rsidRPr="00FA0D6A">
                    <w:rPr>
                      <w:rFonts w:ascii="Arial Bold" w:hAnsi="Arial Bold"/>
                      <w:lang w:val="en-GB"/>
                    </w:rPr>
                    <w:t>(IEC</w:t>
                  </w:r>
                  <w:r>
                    <w:rPr>
                      <w:rFonts w:ascii="Arial Bold" w:hAnsi="Arial Bold"/>
                      <w:lang w:val="en-GB"/>
                    </w:rPr>
                    <w:t>Ex</w:t>
                  </w:r>
                  <w:r w:rsidRPr="00FA0D6A">
                    <w:rPr>
                      <w:rFonts w:ascii="Arial Bold" w:hAnsi="Arial Bold"/>
                      <w:lang w:val="en-GB"/>
                    </w:rPr>
                    <w:t xml:space="preserve"> System)</w:t>
                  </w:r>
                </w:p>
              </w:txbxContent>
            </v:textbox>
            <w10:wrap type="square"/>
          </v:shape>
        </w:pict>
      </w:r>
      <w:r>
        <w:pict w14:anchorId="524DAEFA">
          <v:line id="Line 151" o:spid="_x0000_s2133" style="position:absolute;z-index:251679744;visibility:visible;mso-width-relative:margin" from="43.8pt,39.1pt" to="465.9pt,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" strokecolor="#9c9d9f" strokeweight=".25pt">
            <w10:wrap type="square"/>
          </v:lin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4B4450" w:rsidRPr="00D32CBE" w14:paraId="650BC8FC" w14:textId="77777777" w:rsidTr="00D42282">
        <w:trPr>
          <w:jc w:val="center"/>
        </w:trPr>
        <w:tc>
          <w:tcPr>
            <w:tcW w:w="9073" w:type="dxa"/>
            <w:shd w:val="clear" w:color="auto" w:fill="auto"/>
            <w:tcMar>
              <w:top w:w="57" w:type="dxa"/>
              <w:left w:w="142" w:type="dxa"/>
              <w:bottom w:w="57" w:type="dxa"/>
              <w:right w:w="142" w:type="dxa"/>
            </w:tcMar>
          </w:tcPr>
          <w:p w14:paraId="537179D7" w14:textId="77777777" w:rsidR="004B4450" w:rsidRPr="00D32CBE" w:rsidRDefault="00F203E2" w:rsidP="00D42282">
            <w:pPr>
              <w:pageBreakBefore/>
              <w:tabs>
                <w:tab w:val="left" w:pos="1130"/>
              </w:tabs>
              <w:spacing w:after="120"/>
              <w:rPr>
                <w:i/>
                <w:iCs/>
                <w:spacing w:val="4"/>
              </w:rPr>
            </w:pPr>
            <w:r>
              <w:lastRenderedPageBreak/>
              <w:pict w14:anchorId="42AEE5CD">
                <v:shape id="Text Box 142" o:spid="_x0000_s2124" type="#_x0000_t202" style="position:absolute;margin-left:.35pt;margin-top:.6pt;width:50.15pt;height:49.9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" filled="f" stroked="f">
                  <v:textbox inset="0,0,0,0">
                    <w:txbxContent>
                      <w:p w14:paraId="3E5E9E2C" w14:textId="77777777" w:rsidR="004B4450" w:rsidRDefault="00F203E2" w:rsidP="00045414">
                        <w:r>
                          <w:rPr>
                            <w:i/>
                            <w:noProof/>
                            <w:lang w:eastAsia="en-GB"/>
                          </w:rPr>
                          <w:pict w14:anchorId="77079EDA">
                            <v:shape id="Picture 4" o:spid="_x0000_i1026" type="#_x0000_t75" alt="Description: D08643VZ" style="width:50pt;height:50pt;visibility:visible">
                              <v:imagedata r:id="rId18" o:title=" D08643VZ" croptop="3753f" cropbottom="3753f" cropleft="3753f" cropright="3753f"/>
                            </v:shape>
                          </w:pict>
                        </w:r>
                        <w:r>
                          <w:rPr>
                            <w:i/>
                            <w:noProof/>
                            <w:lang w:eastAsia="en-GB"/>
                          </w:rPr>
                          <w:pict w14:anchorId="7A6610F2">
                            <v:shape id="Picture 5" o:spid="_x0000_i1028" type="#_x0000_t75" alt="Description: D08643VZ" style="width:50pt;height:50pt;visibility:visible">
                              <v:imagedata r:id="rId18" o:title=" D08643VZ" croptop="2502f" cropbottom="2502f" cropleft="2502f" cropright="2502f"/>
                            </v:shape>
                          </w:pict>
                        </w:r>
                      </w:p>
                    </w:txbxContent>
                  </v:textbox>
                </v:shape>
              </w:pict>
            </w:r>
            <w:r w:rsidR="004B4450" w:rsidRPr="00D32CBE">
              <w:rPr>
                <w:i/>
                <w:iCs/>
                <w:spacing w:val="4"/>
              </w:rPr>
              <w:tab/>
            </w:r>
          </w:p>
          <w:p w14:paraId="435C1435" w14:textId="77777777" w:rsidR="004B4450" w:rsidRPr="00D32CBE" w:rsidRDefault="004B4450" w:rsidP="00D42282">
            <w:pPr>
              <w:tabs>
                <w:tab w:val="left" w:pos="1130"/>
              </w:tabs>
              <w:spacing w:after="40"/>
              <w:rPr>
                <w:b/>
                <w:iCs/>
                <w:spacing w:val="4"/>
              </w:rPr>
            </w:pPr>
            <w:r w:rsidRPr="00D32CBE">
              <w:rPr>
                <w:b/>
                <w:iCs/>
                <w:spacing w:val="4"/>
              </w:rPr>
              <w:tab/>
              <w:t>THIS PUBLICATION IS COPYRIGHT PROTECTED</w:t>
            </w:r>
          </w:p>
          <w:p w14:paraId="3E800CB2" w14:textId="77777777" w:rsidR="004B4450" w:rsidRPr="00D32CBE" w:rsidRDefault="004B4450" w:rsidP="00D42282">
            <w:pPr>
              <w:tabs>
                <w:tab w:val="left" w:pos="1134"/>
                <w:tab w:val="left" w:pos="4253"/>
              </w:tabs>
              <w:snapToGrid w:val="0"/>
              <w:spacing w:before="60"/>
              <w:ind w:right="284"/>
              <w:rPr>
                <w:b/>
                <w:bCs/>
                <w:spacing w:val="4"/>
              </w:rPr>
            </w:pPr>
            <w:r w:rsidRPr="00D32CBE">
              <w:rPr>
                <w:spacing w:val="4"/>
              </w:rPr>
              <w:tab/>
            </w:r>
            <w:r w:rsidRPr="00D32CBE">
              <w:rPr>
                <w:b/>
                <w:bCs/>
                <w:spacing w:val="4"/>
              </w:rPr>
              <w:t>Copyright © 202</w:t>
            </w:r>
            <w:r>
              <w:rPr>
                <w:b/>
                <w:bCs/>
                <w:spacing w:val="4"/>
              </w:rPr>
              <w:t>4</w:t>
            </w:r>
            <w:r w:rsidRPr="00D32CBE">
              <w:rPr>
                <w:b/>
                <w:bCs/>
                <w:spacing w:val="4"/>
              </w:rPr>
              <w:t xml:space="preserve"> IEC, Geneva, Switzerland</w:t>
            </w:r>
          </w:p>
          <w:p w14:paraId="5173E187" w14:textId="77777777" w:rsidR="004B4450" w:rsidRPr="00D32CBE" w:rsidRDefault="004B4450" w:rsidP="00D42282">
            <w:pPr>
              <w:rPr>
                <w:b/>
                <w:bCs/>
                <w:spacing w:val="4"/>
                <w:sz w:val="16"/>
                <w:szCs w:val="16"/>
              </w:rPr>
            </w:pPr>
          </w:p>
          <w:p w14:paraId="659FE237" w14:textId="77777777" w:rsidR="004B4450" w:rsidRPr="00D32CBE" w:rsidRDefault="004B4450" w:rsidP="0057119B">
            <w:pPr>
              <w:autoSpaceDE w:val="0"/>
              <w:autoSpaceDN w:val="0"/>
              <w:adjustRightInd w:val="0"/>
              <w:rPr>
                <w:spacing w:val="4"/>
                <w:sz w:val="16"/>
                <w:szCs w:val="16"/>
              </w:rPr>
            </w:pPr>
            <w:r w:rsidRPr="00D32CBE">
              <w:rPr>
                <w:spacing w:val="4"/>
                <w:sz w:val="16"/>
                <w:szCs w:val="16"/>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 If you have any questions about IEC copyright or have an enquiry about obtaining additional rights to this publication, please contact the address below or your local IEC member National Committee for further information.</w:t>
            </w:r>
          </w:p>
          <w:p w14:paraId="41B64095" w14:textId="77777777" w:rsidR="004B4450" w:rsidRPr="00D32CBE" w:rsidRDefault="004B4450" w:rsidP="0057119B">
            <w:pPr>
              <w:spacing w:after="60"/>
              <w:rPr>
                <w:spacing w:val="4"/>
                <w:sz w:val="12"/>
                <w:szCs w:val="12"/>
              </w:rPr>
            </w:pPr>
          </w:p>
          <w:p w14:paraId="07D85D7D" w14:textId="77777777" w:rsidR="004B4450" w:rsidRPr="00D32CBE" w:rsidRDefault="004B4450" w:rsidP="0057119B">
            <w:pPr>
              <w:tabs>
                <w:tab w:val="left" w:pos="3399"/>
              </w:tabs>
              <w:ind w:right="-1"/>
              <w:rPr>
                <w:spacing w:val="4"/>
                <w:sz w:val="16"/>
                <w:szCs w:val="16"/>
              </w:rPr>
            </w:pPr>
            <w:r w:rsidRPr="00D32CBE">
              <w:rPr>
                <w:spacing w:val="4"/>
                <w:sz w:val="16"/>
                <w:szCs w:val="16"/>
              </w:rPr>
              <w:t>IEC Secretariat</w:t>
            </w:r>
            <w:r w:rsidRPr="00D32CBE">
              <w:rPr>
                <w:spacing w:val="4"/>
                <w:sz w:val="16"/>
                <w:szCs w:val="16"/>
              </w:rPr>
              <w:tab/>
            </w:r>
            <w:r w:rsidRPr="00D32CBE">
              <w:rPr>
                <w:color w:val="000000"/>
                <w:spacing w:val="4"/>
                <w:sz w:val="16"/>
                <w:szCs w:val="16"/>
              </w:rPr>
              <w:t>Tel.: +41 22 919 02 11</w:t>
            </w:r>
          </w:p>
          <w:p w14:paraId="12873138" w14:textId="77777777" w:rsidR="004B4450" w:rsidRPr="00D32CBE" w:rsidRDefault="004B4450" w:rsidP="0057119B">
            <w:pPr>
              <w:tabs>
                <w:tab w:val="left" w:pos="3399"/>
              </w:tabs>
              <w:ind w:right="-1"/>
              <w:rPr>
                <w:spacing w:val="4"/>
                <w:sz w:val="16"/>
                <w:szCs w:val="16"/>
              </w:rPr>
            </w:pPr>
            <w:r w:rsidRPr="00D32CBE">
              <w:rPr>
                <w:spacing w:val="4"/>
                <w:sz w:val="16"/>
                <w:szCs w:val="16"/>
              </w:rPr>
              <w:t>3, rue de Varembé</w:t>
            </w:r>
            <w:r w:rsidRPr="00D32CBE">
              <w:rPr>
                <w:spacing w:val="4"/>
                <w:sz w:val="16"/>
                <w:szCs w:val="16"/>
              </w:rPr>
              <w:tab/>
            </w:r>
            <w:hyperlink r:id="rId19" w:history="1">
              <w:r w:rsidRPr="00D32CBE">
                <w:rPr>
                  <w:color w:val="0000FF"/>
                  <w:spacing w:val="4"/>
                  <w:sz w:val="16"/>
                  <w:szCs w:val="16"/>
                </w:rPr>
                <w:t>info@iec.ch</w:t>
              </w:r>
            </w:hyperlink>
          </w:p>
          <w:p w14:paraId="6777FCA5" w14:textId="77777777" w:rsidR="004B4450" w:rsidRPr="00D32CBE" w:rsidRDefault="004B4450" w:rsidP="0057119B">
            <w:pPr>
              <w:tabs>
                <w:tab w:val="left" w:pos="3399"/>
              </w:tabs>
              <w:ind w:right="-1"/>
              <w:rPr>
                <w:spacing w:val="4"/>
                <w:sz w:val="16"/>
                <w:szCs w:val="16"/>
              </w:rPr>
            </w:pPr>
            <w:r w:rsidRPr="00D32CBE">
              <w:rPr>
                <w:spacing w:val="4"/>
                <w:sz w:val="16"/>
                <w:szCs w:val="16"/>
              </w:rPr>
              <w:t>CH-1211 Geneva 20</w:t>
            </w:r>
            <w:r w:rsidRPr="00D32CBE">
              <w:rPr>
                <w:spacing w:val="4"/>
                <w:sz w:val="16"/>
                <w:szCs w:val="16"/>
              </w:rPr>
              <w:tab/>
            </w:r>
            <w:hyperlink r:id="rId20" w:history="1">
              <w:r w:rsidRPr="00D32CBE">
                <w:rPr>
                  <w:color w:val="0000FF"/>
                  <w:spacing w:val="4"/>
                  <w:sz w:val="16"/>
                  <w:szCs w:val="16"/>
                </w:rPr>
                <w:t>www.iec.ch</w:t>
              </w:r>
            </w:hyperlink>
          </w:p>
          <w:p w14:paraId="012434D7" w14:textId="77777777" w:rsidR="004B4450" w:rsidRPr="00D32CBE" w:rsidRDefault="004B4450" w:rsidP="0057119B">
            <w:pPr>
              <w:tabs>
                <w:tab w:val="left" w:pos="3399"/>
              </w:tabs>
              <w:ind w:right="-1"/>
              <w:rPr>
                <w:spacing w:val="4"/>
                <w:sz w:val="16"/>
                <w:szCs w:val="16"/>
              </w:rPr>
            </w:pPr>
            <w:r w:rsidRPr="00D32CBE">
              <w:rPr>
                <w:spacing w:val="4"/>
                <w:sz w:val="16"/>
                <w:szCs w:val="16"/>
              </w:rPr>
              <w:t>Switzerland</w:t>
            </w:r>
          </w:p>
        </w:tc>
      </w:tr>
    </w:tbl>
    <w:p w14:paraId="102A6430" w14:textId="77777777" w:rsidR="004B4450" w:rsidRPr="00D32CBE" w:rsidRDefault="004B4450" w:rsidP="00045414">
      <w:pPr>
        <w:ind w:right="-1"/>
        <w:rPr>
          <w:b/>
          <w:bCs/>
          <w:spacing w:val="4"/>
          <w:sz w:val="12"/>
          <w:szCs w:val="12"/>
        </w:rPr>
      </w:pPr>
    </w:p>
    <w:p w14:paraId="45522EF3" w14:textId="77777777" w:rsidR="004B4450" w:rsidRPr="00D32CBE" w:rsidRDefault="004B4450" w:rsidP="0057119B">
      <w:pPr>
        <w:rPr>
          <w:rFonts w:eastAsia="SimSun"/>
          <w:b/>
          <w:bCs/>
          <w:sz w:val="16"/>
          <w:szCs w:val="16"/>
        </w:rPr>
      </w:pPr>
      <w:r w:rsidRPr="00D32CBE">
        <w:rPr>
          <w:rFonts w:eastAsia="SimSun"/>
          <w:b/>
          <w:bCs/>
          <w:sz w:val="16"/>
          <w:szCs w:val="16"/>
        </w:rPr>
        <w:t>About the IEC</w:t>
      </w:r>
    </w:p>
    <w:p w14:paraId="7CDFEBE0" w14:textId="77777777" w:rsidR="004B4450" w:rsidRPr="00D32CBE" w:rsidRDefault="004B4450" w:rsidP="0057119B">
      <w:pPr>
        <w:ind w:right="-1"/>
        <w:rPr>
          <w:color w:val="000000"/>
          <w:spacing w:val="4"/>
          <w:sz w:val="16"/>
          <w:szCs w:val="16"/>
        </w:rPr>
      </w:pPr>
      <w:r w:rsidRPr="00D32CBE">
        <w:rPr>
          <w:color w:val="000000"/>
          <w:spacing w:val="4"/>
          <w:sz w:val="16"/>
          <w:szCs w:val="16"/>
        </w:rPr>
        <w:t>The International Electrotechnical Commission (IEC) is the leading global organization that prepares and publishes International Standards for all electrical, electronic and related technologies.</w:t>
      </w:r>
    </w:p>
    <w:p w14:paraId="3568FB25" w14:textId="77777777" w:rsidR="004B4450" w:rsidRPr="00D32CBE" w:rsidRDefault="004B4450" w:rsidP="0057119B">
      <w:pPr>
        <w:autoSpaceDE w:val="0"/>
        <w:autoSpaceDN w:val="0"/>
        <w:adjustRightInd w:val="0"/>
        <w:rPr>
          <w:rFonts w:eastAsia="SimSun"/>
          <w:color w:val="000000"/>
          <w:sz w:val="12"/>
          <w:szCs w:val="12"/>
        </w:rPr>
      </w:pPr>
    </w:p>
    <w:p w14:paraId="17777D35" w14:textId="77777777" w:rsidR="004B4450" w:rsidRPr="00D32CBE" w:rsidRDefault="004B4450" w:rsidP="0057119B">
      <w:pPr>
        <w:rPr>
          <w:rFonts w:ascii="Arial Bold" w:hAnsi="Arial Bold"/>
          <w:b/>
          <w:color w:val="000000"/>
          <w:sz w:val="16"/>
          <w:szCs w:val="16"/>
        </w:rPr>
      </w:pPr>
      <w:r w:rsidRPr="00D32CBE">
        <w:rPr>
          <w:b/>
          <w:bCs/>
          <w:spacing w:val="4"/>
          <w:sz w:val="16"/>
          <w:szCs w:val="16"/>
        </w:rPr>
        <w:t>About IEC publications</w:t>
      </w:r>
      <w:r w:rsidRPr="00D32CBE">
        <w:rPr>
          <w:rFonts w:ascii="Arial Bold" w:hAnsi="Arial Bold"/>
          <w:b/>
          <w:color w:val="000000"/>
          <w:sz w:val="16"/>
          <w:szCs w:val="16"/>
        </w:rPr>
        <w:t xml:space="preserve"> </w:t>
      </w:r>
    </w:p>
    <w:p w14:paraId="5E0B07A9" w14:textId="77777777" w:rsidR="004B4450" w:rsidRPr="00D32CBE" w:rsidRDefault="004B4450" w:rsidP="0057119B">
      <w:pPr>
        <w:rPr>
          <w:color w:val="000000"/>
          <w:spacing w:val="4"/>
          <w:sz w:val="16"/>
          <w:szCs w:val="16"/>
        </w:rPr>
      </w:pPr>
      <w:r w:rsidRPr="00D32CBE">
        <w:rPr>
          <w:color w:val="000000"/>
          <w:spacing w:val="4"/>
          <w:sz w:val="16"/>
          <w:szCs w:val="16"/>
        </w:rPr>
        <w:t>The technical content of IEC publications is kept under constant review by the IEC. Please make sure that you have the latest edition, a corrigendum or an amendment might have been published.</w:t>
      </w:r>
    </w:p>
    <w:p w14:paraId="6831BB14" w14:textId="77777777" w:rsidR="004B4450" w:rsidRPr="00D32CBE" w:rsidRDefault="004B4450" w:rsidP="0057119B">
      <w:pPr>
        <w:spacing w:after="20"/>
        <w:rPr>
          <w:color w:val="000000"/>
          <w:spacing w:val="4"/>
          <w:sz w:val="12"/>
          <w:szCs w:val="12"/>
        </w:rPr>
      </w:pPr>
    </w:p>
    <w:p w14:paraId="56E2E28E" w14:textId="77777777" w:rsidR="004B4450" w:rsidRPr="00D32CBE" w:rsidRDefault="004B4450" w:rsidP="0057119B">
      <w:pPr>
        <w:autoSpaceDE w:val="0"/>
        <w:autoSpaceDN w:val="0"/>
        <w:adjustRightInd w:val="0"/>
        <w:spacing w:after="80"/>
        <w:rPr>
          <w:rFonts w:eastAsia="SimSun"/>
          <w:color w:val="000000"/>
          <w:sz w:val="16"/>
          <w:szCs w:val="16"/>
        </w:rPr>
        <w:sectPr w:rsidR="004B4450" w:rsidRPr="00D32CBE" w:rsidSect="004B4450">
          <w:headerReference w:type="even" r:id="rId21"/>
          <w:headerReference w:type="default" r:id="rId22"/>
          <w:headerReference w:type="first" r:id="rId23"/>
          <w:type w:val="continuous"/>
          <w:pgSz w:w="11907" w:h="16840" w:code="9"/>
          <w:pgMar w:top="1134" w:right="1418" w:bottom="567" w:left="1418" w:header="0" w:footer="454" w:gutter="0"/>
          <w:cols w:space="720"/>
        </w:sectPr>
      </w:pPr>
    </w:p>
    <w:p w14:paraId="591A37D4" w14:textId="77777777" w:rsidR="004B4450" w:rsidRPr="00D32CBE" w:rsidRDefault="004B4450" w:rsidP="0057119B">
      <w:pPr>
        <w:autoSpaceDE w:val="0"/>
        <w:autoSpaceDN w:val="0"/>
        <w:adjustRightInd w:val="0"/>
        <w:rPr>
          <w:rFonts w:eastAsia="SimSun"/>
          <w:b/>
          <w:color w:val="0000FF"/>
          <w:sz w:val="16"/>
          <w:szCs w:val="16"/>
        </w:rPr>
      </w:pPr>
      <w:r w:rsidRPr="00D32CBE">
        <w:rPr>
          <w:rFonts w:eastAsia="SimSun"/>
          <w:b/>
          <w:color w:val="000000"/>
          <w:sz w:val="16"/>
          <w:szCs w:val="16"/>
        </w:rPr>
        <w:t xml:space="preserve">IEC publications search - </w:t>
      </w:r>
      <w:hyperlink r:id="rId24" w:history="1">
        <w:r w:rsidRPr="00D32CBE">
          <w:rPr>
            <w:rFonts w:eastAsia="SimSun"/>
            <w:b/>
            <w:color w:val="0000FF"/>
            <w:sz w:val="16"/>
            <w:szCs w:val="16"/>
          </w:rPr>
          <w:t>webstore.iec.ch/advsearchform</w:t>
        </w:r>
      </w:hyperlink>
    </w:p>
    <w:p w14:paraId="5DDC9C7A" w14:textId="77777777" w:rsidR="004B4450" w:rsidRPr="00D32CBE" w:rsidRDefault="004B4450" w:rsidP="0057119B">
      <w:pPr>
        <w:autoSpaceDE w:val="0"/>
        <w:autoSpaceDN w:val="0"/>
        <w:adjustRightInd w:val="0"/>
        <w:rPr>
          <w:rFonts w:eastAsia="SimSun"/>
          <w:color w:val="000000"/>
          <w:sz w:val="16"/>
          <w:szCs w:val="16"/>
        </w:rPr>
      </w:pPr>
      <w:r w:rsidRPr="00D32CBE">
        <w:rPr>
          <w:rFonts w:eastAsia="SimSun"/>
          <w:color w:val="000000"/>
          <w:sz w:val="16"/>
          <w:szCs w:val="16"/>
        </w:rPr>
        <w:t>The advanced search enables to find IEC publications by a variety of criteria (reference number, text, technical committee, …). It also gives information on projects, replaced and withdrawn publications.</w:t>
      </w:r>
    </w:p>
    <w:p w14:paraId="736BD3B4" w14:textId="77777777" w:rsidR="004B4450" w:rsidRPr="00D32CBE" w:rsidRDefault="004B4450" w:rsidP="0057119B">
      <w:pPr>
        <w:autoSpaceDE w:val="0"/>
        <w:autoSpaceDN w:val="0"/>
        <w:adjustRightInd w:val="0"/>
        <w:rPr>
          <w:rFonts w:eastAsia="SimSun"/>
          <w:color w:val="000000"/>
          <w:sz w:val="12"/>
          <w:szCs w:val="12"/>
        </w:rPr>
      </w:pPr>
    </w:p>
    <w:p w14:paraId="0AA58300" w14:textId="77777777" w:rsidR="004B4450" w:rsidRPr="00D32CBE" w:rsidRDefault="004B4450" w:rsidP="0057119B">
      <w:pPr>
        <w:autoSpaceDE w:val="0"/>
        <w:autoSpaceDN w:val="0"/>
        <w:adjustRightInd w:val="0"/>
        <w:rPr>
          <w:rFonts w:eastAsia="SimSun"/>
          <w:b/>
          <w:color w:val="0000FF"/>
          <w:sz w:val="16"/>
          <w:szCs w:val="16"/>
        </w:rPr>
      </w:pPr>
      <w:r w:rsidRPr="00D32CBE">
        <w:rPr>
          <w:rFonts w:eastAsia="SimSun"/>
          <w:b/>
          <w:color w:val="000000"/>
          <w:sz w:val="16"/>
          <w:szCs w:val="16"/>
        </w:rPr>
        <w:t xml:space="preserve">IEC Just Published - </w:t>
      </w:r>
      <w:hyperlink r:id="rId25" w:history="1">
        <w:r w:rsidRPr="00D32CBE">
          <w:rPr>
            <w:rFonts w:eastAsia="SimSun"/>
            <w:b/>
            <w:color w:val="0000FF"/>
            <w:sz w:val="16"/>
            <w:szCs w:val="16"/>
          </w:rPr>
          <w:t>webstore.iec.ch/justpublished</w:t>
        </w:r>
      </w:hyperlink>
    </w:p>
    <w:p w14:paraId="0A9F4BFA" w14:textId="77777777" w:rsidR="004B4450" w:rsidRPr="00D32CBE" w:rsidRDefault="004B4450" w:rsidP="0057119B">
      <w:pPr>
        <w:autoSpaceDE w:val="0"/>
        <w:autoSpaceDN w:val="0"/>
        <w:adjustRightInd w:val="0"/>
        <w:rPr>
          <w:rFonts w:eastAsia="SimSun"/>
          <w:b/>
          <w:color w:val="000000"/>
          <w:sz w:val="16"/>
          <w:szCs w:val="16"/>
        </w:rPr>
      </w:pPr>
      <w:r w:rsidRPr="00D32CBE">
        <w:rPr>
          <w:rFonts w:eastAsia="SimSun"/>
          <w:color w:val="000000"/>
          <w:sz w:val="16"/>
          <w:szCs w:val="16"/>
        </w:rPr>
        <w:t>Stay up to date on all new IEC publications. Just Published details all new publications released. Available online and once a month by email.</w:t>
      </w:r>
      <w:r w:rsidRPr="00D32CBE">
        <w:rPr>
          <w:rFonts w:eastAsia="SimSun"/>
          <w:b/>
          <w:color w:val="000000"/>
          <w:sz w:val="16"/>
          <w:szCs w:val="16"/>
        </w:rPr>
        <w:t xml:space="preserve"> </w:t>
      </w:r>
    </w:p>
    <w:p w14:paraId="1C327968" w14:textId="77777777" w:rsidR="004B4450" w:rsidRPr="00D32CBE" w:rsidRDefault="004B4450" w:rsidP="0057119B">
      <w:pPr>
        <w:autoSpaceDE w:val="0"/>
        <w:autoSpaceDN w:val="0"/>
        <w:adjustRightInd w:val="0"/>
        <w:rPr>
          <w:rFonts w:eastAsia="SimSun"/>
          <w:b/>
          <w:color w:val="000000"/>
          <w:sz w:val="16"/>
          <w:szCs w:val="16"/>
        </w:rPr>
      </w:pPr>
    </w:p>
    <w:p w14:paraId="57685E7A" w14:textId="77777777" w:rsidR="004B4450" w:rsidRPr="00D32CBE" w:rsidRDefault="004B4450" w:rsidP="0057119B">
      <w:pPr>
        <w:autoSpaceDE w:val="0"/>
        <w:autoSpaceDN w:val="0"/>
        <w:adjustRightInd w:val="0"/>
        <w:rPr>
          <w:rFonts w:eastAsia="SimSun"/>
          <w:b/>
          <w:color w:val="0000FF"/>
          <w:sz w:val="16"/>
          <w:szCs w:val="16"/>
        </w:rPr>
      </w:pPr>
      <w:r w:rsidRPr="00D32CBE">
        <w:rPr>
          <w:rFonts w:eastAsia="SimSun"/>
          <w:b/>
          <w:color w:val="000000"/>
          <w:sz w:val="16"/>
          <w:szCs w:val="16"/>
        </w:rPr>
        <w:t xml:space="preserve">IEC Customer Service Centre - </w:t>
      </w:r>
      <w:hyperlink r:id="rId26" w:history="1">
        <w:r w:rsidRPr="00D32CBE">
          <w:rPr>
            <w:rFonts w:eastAsia="SimSun"/>
            <w:b/>
            <w:color w:val="0000FF"/>
            <w:sz w:val="16"/>
            <w:szCs w:val="16"/>
          </w:rPr>
          <w:t>webstore.iec.ch/csc</w:t>
        </w:r>
      </w:hyperlink>
    </w:p>
    <w:p w14:paraId="59FD4409" w14:textId="77777777" w:rsidR="004B4450" w:rsidRPr="00D32CBE" w:rsidRDefault="004B4450" w:rsidP="0057119B">
      <w:pPr>
        <w:rPr>
          <w:color w:val="0000FF"/>
          <w:sz w:val="16"/>
          <w:szCs w:val="16"/>
        </w:rPr>
      </w:pPr>
      <w:r w:rsidRPr="00D32CBE">
        <w:rPr>
          <w:color w:val="000000"/>
          <w:sz w:val="16"/>
          <w:szCs w:val="16"/>
        </w:rPr>
        <w:t>If you wish to give us your feedback on this publication or need further assistance, please contact the Customer Service Centre:</w:t>
      </w:r>
      <w:r w:rsidRPr="00D32CBE">
        <w:rPr>
          <w:color w:val="0000FF"/>
          <w:sz w:val="16"/>
          <w:szCs w:val="16"/>
        </w:rPr>
        <w:t xml:space="preserve"> </w:t>
      </w:r>
      <w:hyperlink r:id="rId27" w:history="1">
        <w:r w:rsidRPr="00D32CBE">
          <w:rPr>
            <w:color w:val="0000FF"/>
            <w:spacing w:val="4"/>
            <w:sz w:val="16"/>
            <w:szCs w:val="16"/>
          </w:rPr>
          <w:t>sales@iec.ch</w:t>
        </w:r>
      </w:hyperlink>
      <w:r w:rsidRPr="00D32CBE">
        <w:rPr>
          <w:color w:val="0000FF"/>
          <w:sz w:val="16"/>
          <w:szCs w:val="16"/>
        </w:rPr>
        <w:t>.</w:t>
      </w:r>
    </w:p>
    <w:p w14:paraId="642805AD" w14:textId="77777777" w:rsidR="004B4450" w:rsidRPr="00D32CBE" w:rsidRDefault="004B4450" w:rsidP="0057119B">
      <w:pPr>
        <w:autoSpaceDE w:val="0"/>
        <w:autoSpaceDN w:val="0"/>
        <w:adjustRightInd w:val="0"/>
        <w:rPr>
          <w:rFonts w:eastAsia="SimSun"/>
          <w:color w:val="000000"/>
          <w:sz w:val="16"/>
          <w:szCs w:val="16"/>
        </w:rPr>
      </w:pPr>
    </w:p>
    <w:p w14:paraId="6E6EBA14" w14:textId="77777777" w:rsidR="004B4450" w:rsidRPr="00D32CBE" w:rsidRDefault="004B4450" w:rsidP="0057119B">
      <w:pPr>
        <w:autoSpaceDE w:val="0"/>
        <w:autoSpaceDN w:val="0"/>
        <w:adjustRightInd w:val="0"/>
        <w:rPr>
          <w:rFonts w:eastAsia="SimSun"/>
          <w:b/>
          <w:color w:val="000000"/>
          <w:sz w:val="16"/>
          <w:szCs w:val="16"/>
        </w:rPr>
      </w:pPr>
      <w:r w:rsidRPr="00D32CBE">
        <w:rPr>
          <w:rFonts w:eastAsia="SimSun"/>
          <w:b/>
          <w:color w:val="000000"/>
          <w:sz w:val="16"/>
          <w:szCs w:val="16"/>
        </w:rPr>
        <w:br w:type="column"/>
      </w:r>
      <w:r w:rsidRPr="00D32CBE">
        <w:rPr>
          <w:rFonts w:eastAsia="SimSun"/>
          <w:b/>
          <w:color w:val="000000"/>
          <w:sz w:val="16"/>
          <w:szCs w:val="16"/>
        </w:rPr>
        <w:t xml:space="preserve">IEC Products &amp; Services Portal - </w:t>
      </w:r>
      <w:hyperlink r:id="rId28" w:history="1">
        <w:r w:rsidRPr="00D32CBE">
          <w:rPr>
            <w:rFonts w:eastAsia="SimSun"/>
            <w:b/>
            <w:bCs/>
            <w:color w:val="0000FF"/>
            <w:sz w:val="16"/>
            <w:szCs w:val="16"/>
          </w:rPr>
          <w:t>products.iec.ch</w:t>
        </w:r>
      </w:hyperlink>
    </w:p>
    <w:p w14:paraId="28E57140" w14:textId="77777777" w:rsidR="004B4450" w:rsidRPr="00D32CBE" w:rsidRDefault="004B4450" w:rsidP="0057119B">
      <w:pPr>
        <w:autoSpaceDE w:val="0"/>
        <w:autoSpaceDN w:val="0"/>
        <w:adjustRightInd w:val="0"/>
        <w:rPr>
          <w:rFonts w:eastAsia="SimSun"/>
          <w:color w:val="000000"/>
          <w:sz w:val="16"/>
          <w:szCs w:val="16"/>
        </w:rPr>
      </w:pPr>
      <w:r w:rsidRPr="00D32CBE">
        <w:rPr>
          <w:rFonts w:eastAsia="SimSun"/>
          <w:color w:val="000000"/>
          <w:sz w:val="16"/>
          <w:szCs w:val="16"/>
        </w:rPr>
        <w:t>Discover our powerful search engine and read freely all the publications previews. With a subscription you will always have access to up to date content tailored to your needs.</w:t>
      </w:r>
    </w:p>
    <w:p w14:paraId="053671F4" w14:textId="77777777" w:rsidR="004B4450" w:rsidRPr="00D32CBE" w:rsidRDefault="004B4450" w:rsidP="0057119B">
      <w:pPr>
        <w:autoSpaceDE w:val="0"/>
        <w:autoSpaceDN w:val="0"/>
        <w:adjustRightInd w:val="0"/>
        <w:rPr>
          <w:rFonts w:eastAsia="SimSun"/>
          <w:color w:val="000000"/>
          <w:sz w:val="16"/>
          <w:szCs w:val="16"/>
        </w:rPr>
      </w:pPr>
    </w:p>
    <w:p w14:paraId="14BE5EFB" w14:textId="77777777" w:rsidR="004B4450" w:rsidRPr="00D32CBE" w:rsidRDefault="004B4450" w:rsidP="0057119B">
      <w:pPr>
        <w:autoSpaceDE w:val="0"/>
        <w:autoSpaceDN w:val="0"/>
        <w:adjustRightInd w:val="0"/>
        <w:rPr>
          <w:rFonts w:eastAsia="SimSun"/>
          <w:b/>
          <w:color w:val="000000"/>
          <w:sz w:val="16"/>
          <w:szCs w:val="16"/>
        </w:rPr>
      </w:pPr>
      <w:r w:rsidRPr="00D32CBE">
        <w:rPr>
          <w:rFonts w:eastAsia="SimSun"/>
          <w:b/>
          <w:color w:val="000000"/>
          <w:sz w:val="16"/>
          <w:szCs w:val="16"/>
        </w:rPr>
        <w:t xml:space="preserve">Electropedia - </w:t>
      </w:r>
      <w:hyperlink r:id="rId29" w:history="1">
        <w:r w:rsidRPr="00D32CBE">
          <w:rPr>
            <w:rFonts w:eastAsia="SimSun"/>
            <w:b/>
            <w:color w:val="0000FF"/>
            <w:sz w:val="16"/>
            <w:szCs w:val="16"/>
          </w:rPr>
          <w:t>www.electropedia.org</w:t>
        </w:r>
      </w:hyperlink>
    </w:p>
    <w:p w14:paraId="664E85A5" w14:textId="77777777" w:rsidR="004B4450" w:rsidRPr="00D32CBE" w:rsidRDefault="004B4450" w:rsidP="0057119B">
      <w:pPr>
        <w:autoSpaceDE w:val="0"/>
        <w:autoSpaceDN w:val="0"/>
        <w:adjustRightInd w:val="0"/>
        <w:rPr>
          <w:color w:val="000000"/>
          <w:sz w:val="16"/>
          <w:szCs w:val="16"/>
        </w:rPr>
      </w:pPr>
      <w:r w:rsidRPr="00D32CBE">
        <w:rPr>
          <w:rFonts w:eastAsia="SimSun"/>
          <w:color w:val="000000"/>
          <w:sz w:val="16"/>
          <w:szCs w:val="16"/>
        </w:rPr>
        <w:t xml:space="preserve">The world's leading online dictionary on electrotechnology, containing </w:t>
      </w:r>
      <w:bookmarkStart w:id="7" w:name="_Hlk57965019"/>
      <w:r w:rsidRPr="00D32CBE">
        <w:rPr>
          <w:rFonts w:eastAsia="SimSun"/>
          <w:color w:val="000000"/>
          <w:sz w:val="16"/>
          <w:szCs w:val="16"/>
        </w:rPr>
        <w:t>more than 22 300 terminological entries in English and French, with equivalent terms in 19 additional languages</w:t>
      </w:r>
      <w:bookmarkEnd w:id="7"/>
      <w:r w:rsidRPr="00D32CBE">
        <w:rPr>
          <w:rFonts w:eastAsia="SimSun"/>
          <w:color w:val="000000"/>
          <w:sz w:val="16"/>
          <w:szCs w:val="16"/>
        </w:rPr>
        <w:t>. Also known as the International Electrotechnical Vocabulary (IEV) online.</w:t>
      </w:r>
    </w:p>
    <w:p w14:paraId="6D69E933" w14:textId="77777777" w:rsidR="004B4450" w:rsidRPr="00D32CBE" w:rsidRDefault="004B4450" w:rsidP="00045414">
      <w:pPr>
        <w:autoSpaceDE w:val="0"/>
        <w:autoSpaceDN w:val="0"/>
        <w:adjustRightInd w:val="0"/>
        <w:rPr>
          <w:color w:val="000000"/>
          <w:sz w:val="12"/>
          <w:szCs w:val="12"/>
        </w:rPr>
      </w:pPr>
    </w:p>
    <w:p w14:paraId="132436B3" w14:textId="77777777" w:rsidR="004B4450" w:rsidRPr="00D32CBE" w:rsidRDefault="004B4450" w:rsidP="00045414">
      <w:pPr>
        <w:spacing w:after="20"/>
        <w:rPr>
          <w:sz w:val="12"/>
          <w:szCs w:val="12"/>
        </w:rPr>
        <w:sectPr w:rsidR="004B4450" w:rsidRPr="00D32CBE" w:rsidSect="004B4450">
          <w:headerReference w:type="even" r:id="rId30"/>
          <w:headerReference w:type="default" r:id="rId31"/>
          <w:headerReference w:type="first" r:id="rId32"/>
          <w:type w:val="continuous"/>
          <w:pgSz w:w="11907" w:h="16840" w:code="9"/>
          <w:pgMar w:top="1134" w:right="1418" w:bottom="567" w:left="1418" w:header="0" w:footer="454" w:gutter="0"/>
          <w:cols w:num="2" w:space="170"/>
        </w:sectPr>
      </w:pPr>
    </w:p>
    <w:p w14:paraId="6F533D87" w14:textId="77777777" w:rsidR="004B4450" w:rsidRPr="00D32CBE" w:rsidRDefault="004B4450" w:rsidP="00045414">
      <w:pPr>
        <w:spacing w:after="20"/>
        <w:rPr>
          <w:sz w:val="12"/>
          <w:szCs w:val="12"/>
        </w:rPr>
      </w:pPr>
    </w:p>
    <w:p w14:paraId="676C4F57" w14:textId="77777777" w:rsidR="004B4450" w:rsidRPr="00D32CBE" w:rsidRDefault="004B4450" w:rsidP="00045414">
      <w:pPr>
        <w:spacing w:after="20"/>
        <w:rPr>
          <w:sz w:val="16"/>
          <w:szCs w:val="16"/>
        </w:rPr>
        <w:sectPr w:rsidR="004B4450" w:rsidRPr="00D32CBE" w:rsidSect="004B4450">
          <w:type w:val="continuous"/>
          <w:pgSz w:w="11907" w:h="16840" w:code="9"/>
          <w:pgMar w:top="1134" w:right="1418" w:bottom="567" w:left="1418" w:header="0" w:footer="454" w:gutter="0"/>
          <w:cols w:num="2" w:space="283"/>
        </w:sectPr>
      </w:pPr>
    </w:p>
    <w:p w14:paraId="412C9AA4" w14:textId="77777777" w:rsidR="004B4450" w:rsidRPr="00D32CBE" w:rsidRDefault="004B4450" w:rsidP="00045414">
      <w:pPr>
        <w:pBdr>
          <w:top w:val="single" w:sz="4" w:space="1" w:color="auto"/>
        </w:pBdr>
        <w:ind w:right="-1"/>
        <w:rPr>
          <w:b/>
          <w:bCs/>
          <w:spacing w:val="4"/>
          <w:sz w:val="12"/>
          <w:szCs w:val="12"/>
        </w:rPr>
      </w:pPr>
    </w:p>
    <w:p w14:paraId="67355DD7" w14:textId="77777777" w:rsidR="004B4450" w:rsidRPr="00D32CBE" w:rsidRDefault="004B4450" w:rsidP="00045414">
      <w:pPr>
        <w:ind w:left="-142"/>
        <w:sectPr w:rsidR="004B4450" w:rsidRPr="00D32CBE" w:rsidSect="004B4450">
          <w:headerReference w:type="even" r:id="rId33"/>
          <w:headerReference w:type="default" r:id="rId34"/>
          <w:headerReference w:type="first" r:id="rId35"/>
          <w:type w:val="continuous"/>
          <w:pgSz w:w="11907" w:h="16840" w:code="9"/>
          <w:pgMar w:top="1134" w:right="1418" w:bottom="1134" w:left="1418" w:header="0" w:footer="454" w:gutter="0"/>
          <w:cols w:space="720"/>
        </w:sectPr>
      </w:pPr>
    </w:p>
    <w:p w14:paraId="055E0043" w14:textId="77777777" w:rsidR="004B4450" w:rsidRPr="00D32CBE" w:rsidRDefault="00F203E2" w:rsidP="00045414">
      <w:pPr>
        <w:ind w:left="-147"/>
      </w:pPr>
      <w:r>
        <w:lastRenderedPageBreak/>
        <w:pict w14:anchorId="4AB2D24C">
          <v:shape id="Picture 163" o:spid="_x0000_s2126" type="#_x0000_t75" style="position:absolute;left:0;text-align:left;margin-left:51.05pt;margin-top:51.05pt;width:59.25pt;height:51pt;z-index:251672576;visibility:visible;mso-position-horizontal-relative:page;mso-position-vertical-relative:page;mso-width-relative:margin;mso-height-relative:margin">
            <v:imagedata r:id="rId36" o:title=""/>
            <w10:wrap anchorx="page" anchory="page"/>
          </v:shape>
        </w:pict>
      </w:r>
      <w:r>
        <w:pict w14:anchorId="493A8BDE">
          <v:line id="Line 87" o:spid="_x0000_s2128" style="position:absolute;left:0;text-align:left;z-index:251674624;visibility:visible;mso-wrap-distance-top:-3e-5mm;mso-wrap-distance-bottom:-3e-5mm" from="16.15pt,664.75pt" to="479.6pt,6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" strokecolor="#9c9d9f" strokeweight=".25pt">
            <o:lock v:ext="edit" aspectratio="t"/>
          </v:line>
        </w:pict>
      </w:r>
      <w:r>
        <w:pict w14:anchorId="6614B0D1">
          <v:shape id="Text Box 84" o:spid="_x0000_s2125" type="#_x0000_t202" style="position:absolute;left:0;text-align:left;margin-left:13.35pt;margin-top:600.85pt;width:118.5pt;height:99pt;z-index:251671552;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" filled="f" stroked="f">
            <o:lock v:ext="edit" aspectratio="t"/>
            <v:textbox inset="1mm,,1mm">
              <w:txbxContent>
                <w:p w14:paraId="4EE6DF51" w14:textId="77777777" w:rsidR="004B4450" w:rsidRPr="0041563C" w:rsidRDefault="004B4450" w:rsidP="00045414">
                  <w:pPr>
                    <w:pStyle w:val="IEC-Box-9-left"/>
                    <w:rPr>
                      <w:lang w:val="fr-FR"/>
                    </w:rPr>
                  </w:pPr>
                  <w:r w:rsidRPr="0041563C">
                    <w:rPr>
                      <w:lang w:val="fr-FR"/>
                    </w:rPr>
                    <w:br/>
                  </w:r>
                  <w:r w:rsidRPr="0041563C">
                    <w:rPr>
                      <w:lang w:val="fr-FR"/>
                    </w:rPr>
                    <w:br/>
                  </w:r>
                </w:p>
                <w:p w14:paraId="0A11FE65" w14:textId="77777777" w:rsidR="004B4450" w:rsidRPr="0041563C" w:rsidRDefault="004B4450" w:rsidP="00045414">
                  <w:pPr>
                    <w:pStyle w:val="IEC-Box-9-left"/>
                    <w:rPr>
                      <w:lang w:val="fr-FR"/>
                    </w:rPr>
                  </w:pPr>
                  <w:r w:rsidRPr="0041563C">
                    <w:rPr>
                      <w:lang w:val="fr-FR"/>
                    </w:rPr>
                    <w:t>INTERNATIONAL</w:t>
                  </w:r>
                  <w:r w:rsidRPr="0041563C">
                    <w:rPr>
                      <w:lang w:val="fr-FR"/>
                    </w:rPr>
                    <w:br/>
                    <w:t>ELECTROTECHNICAL</w:t>
                  </w:r>
                  <w:r w:rsidRPr="0041563C">
                    <w:rPr>
                      <w:lang w:val="fr-FR"/>
                    </w:rPr>
                    <w:br/>
                    <w:t>COMMISSION</w:t>
                  </w:r>
                </w:p>
                <w:p w14:paraId="6F59259B" w14:textId="77777777" w:rsidR="004B4450" w:rsidRPr="0041563C" w:rsidRDefault="004B4450" w:rsidP="00045414">
                  <w:pPr>
                    <w:pStyle w:val="IEC-Box-9-left"/>
                    <w:rPr>
                      <w:color w:val="auto"/>
                      <w:lang w:val="fr-FR"/>
                    </w:rPr>
                  </w:pPr>
                </w:p>
              </w:txbxContent>
            </v:textbox>
            <w10:wrap anchory="page"/>
          </v:shape>
        </w:pict>
      </w:r>
      <w:r>
        <w:pict w14:anchorId="42D034B7">
          <v:shape id="Text Box 82" o:spid="_x0000_s2119" type="#_x0000_t202" style="position:absolute;left:0;text-align:left;margin-left:12.4pt;margin-top:370.4pt;width:465pt;height:197.35pt;z-index:25166540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" filled="f" stroked="f">
            <o:lock v:ext="edit" aspectratio="t"/>
            <v:textbox inset="1mm,,1mm">
              <w:txbxContent>
                <w:p w14:paraId="4A049EFF" w14:textId="77777777" w:rsidR="004B4450" w:rsidRPr="009E319D" w:rsidRDefault="004B4450" w:rsidP="00045414">
                  <w:pPr>
                    <w:pStyle w:val="Title12-Blue"/>
                    <w:rPr>
                      <w:lang w:val="en-GB"/>
                    </w:rPr>
                  </w:pPr>
                  <w:r w:rsidRPr="000241E6">
                    <w:t xml:space="preserve">IECEx Certified Equipment Scheme </w:t>
                  </w:r>
                  <w:r>
                    <w:t>–</w:t>
                  </w:r>
                  <w:r>
                    <w:br/>
                  </w:r>
                  <w:r w:rsidRPr="000241E6">
                    <w:t>IECEx Proficiency Testing Scheme</w:t>
                  </w:r>
                </w:p>
              </w:txbxContent>
            </v:textbox>
            <w10:wrap anchory="page"/>
          </v:shape>
        </w:pict>
      </w:r>
      <w:r>
        <w:pict w14:anchorId="488334CF">
          <v:line id="Line 81" o:spid="_x0000_s2118" style="position:absolute;left:0;text-align:left;z-index:251664384;visibility:visible;mso-wrap-distance-top:-3e-5mm;mso-wrap-distance-bottom:-3e-5mm" from="15.25pt,308.8pt" to="478.7pt,3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" strokecolor="#9c9d9f" strokeweight=".25pt">
            <o:lock v:ext="edit" aspectratio="t"/>
          </v:line>
        </w:pict>
      </w:r>
      <w:r>
        <w:pict w14:anchorId="6C8DCB5A">
          <v:shape id="Text Box 77" o:spid="_x0000_s2113" type="#_x0000_t202" style="position:absolute;left:0;text-align:left;margin-left:222.05pt;margin-top:57.8pt;width:259.1pt;height:37.5pt;z-index:251659264;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" filled="f" stroked="f">
            <o:lock v:ext="edit" aspectratio="t"/>
            <v:textbox inset="1mm,,1mm">
              <w:txbxContent>
                <w:p w14:paraId="2E5487DC" w14:textId="77777777" w:rsidR="004B4450" w:rsidRPr="004A18D6" w:rsidRDefault="004B4450" w:rsidP="00045414">
                  <w:pPr>
                    <w:pStyle w:val="Stdreferenceright"/>
                  </w:pPr>
                  <w:r w:rsidRPr="004A18D6">
                    <w:t>IEC</w:t>
                  </w:r>
                  <w:r>
                    <w:t>Ex OD 202</w:t>
                  </w:r>
                </w:p>
              </w:txbxContent>
            </v:textbox>
            <w10:wrap anchory="page"/>
          </v:shape>
        </w:pict>
      </w:r>
    </w:p>
    <w:p w14:paraId="023CC730" w14:textId="77777777" w:rsidR="004B4450" w:rsidRPr="00D32CBE" w:rsidRDefault="004B4450" w:rsidP="00045414"/>
    <w:p w14:paraId="70B21C6E" w14:textId="77777777" w:rsidR="004B4450" w:rsidRPr="00D32CBE" w:rsidRDefault="004B4450" w:rsidP="00045414"/>
    <w:p w14:paraId="7BF9974E" w14:textId="77777777" w:rsidR="004B4450" w:rsidRPr="00D32CBE" w:rsidRDefault="004B4450" w:rsidP="00045414"/>
    <w:p w14:paraId="312E791B" w14:textId="77777777" w:rsidR="004B4450" w:rsidRPr="00D32CBE" w:rsidRDefault="00F203E2" w:rsidP="00045414">
      <w:r>
        <w:pict w14:anchorId="16BF39F4">
          <v:shape id="Text Box 78" o:spid="_x0000_s2115" type="#_x0000_t202" style="position:absolute;margin-left:225.45pt;margin-top:102pt;width:255.9pt;height:33pt;z-index:251661312;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" filled="f" stroked="f">
            <o:lock v:ext="edit" aspectratio="t"/>
            <v:textbox inset="1mm,,1mm">
              <w:txbxContent>
                <w:p w14:paraId="7BECD9FC" w14:textId="77777777" w:rsidR="004B4450" w:rsidRPr="003A5189" w:rsidRDefault="004B4450" w:rsidP="00045414">
                  <w:pPr>
                    <w:pStyle w:val="Editionright"/>
                  </w:pPr>
                  <w:r w:rsidRPr="00201F6D">
                    <w:t>Edition</w:t>
                  </w:r>
                  <w:r>
                    <w:t xml:space="preserve"> </w:t>
                  </w:r>
                  <w:ins w:id="8" w:author="Tim Krause" w:date="2024-08-05T15:57:00Z">
                    <w:r>
                      <w:t>5</w:t>
                    </w:r>
                  </w:ins>
                  <w:del w:id="9" w:author="Tim Krause" w:date="2024-08-05T15:57:00Z">
                    <w:r w:rsidDel="003416B0">
                      <w:delText>4</w:delText>
                    </w:r>
                  </w:del>
                  <w:r>
                    <w:t>.0</w:t>
                  </w:r>
                  <w:r>
                    <w:t> </w:t>
                  </w:r>
                  <w:r>
                    <w:t>202</w:t>
                  </w:r>
                  <w:ins w:id="10" w:author="Tim Krause" w:date="2024-08-05T15:57:00Z">
                    <w:r>
                      <w:t>4</w:t>
                    </w:r>
                  </w:ins>
                  <w:del w:id="11" w:author="Tim Krause" w:date="2024-08-05T15:57:00Z">
                    <w:r w:rsidDel="003416B0">
                      <w:delText>2</w:delText>
                    </w:r>
                  </w:del>
                  <w:r>
                    <w:t>-0</w:t>
                  </w:r>
                  <w:ins w:id="12" w:author="Tim Krause" w:date="2024-08-05T15:57:00Z">
                    <w:r>
                      <w:t>9</w:t>
                    </w:r>
                  </w:ins>
                  <w:del w:id="13" w:author="Tim Krause" w:date="2024-08-05T15:57:00Z">
                    <w:r w:rsidDel="003416B0">
                      <w:delText>5</w:delText>
                    </w:r>
                  </w:del>
                </w:p>
              </w:txbxContent>
            </v:textbox>
            <w10:wrap anchory="page"/>
          </v:shape>
        </w:pict>
      </w:r>
      <w:r>
        <w:pict w14:anchorId="411EFBAA">
          <v:line id="Line 156" o:spid="_x0000_s2130" style="position:absolute;z-index:251676672;visibility:visible" from="53.55pt,4.55pt" to="477.4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" strokecolor="#9c9d9f" strokeweight=".25pt">
            <o:lock v:ext="edit" aspectratio="t"/>
          </v:line>
        </w:pict>
      </w:r>
    </w:p>
    <w:p w14:paraId="5EE8DEB1" w14:textId="77777777" w:rsidR="004B4450" w:rsidRPr="00D32CBE" w:rsidRDefault="004B4450" w:rsidP="00045414"/>
    <w:p w14:paraId="26B41CFF" w14:textId="77777777" w:rsidR="004B4450" w:rsidRPr="00D32CBE" w:rsidRDefault="00F203E2" w:rsidP="00045414">
      <w:r>
        <w:pict w14:anchorId="5CA9812C">
          <v:shape id="Text Box 79" o:spid="_x0000_s2116" type="#_x0000_t202" style="position:absolute;margin-left:10.95pt;margin-top:128.25pt;width:466.5pt;height:111.75pt;z-index:251662336;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" filled="f" stroked="f">
            <o:lock v:ext="edit" aspectratio="t"/>
            <v:textbox inset="1mm,,1mm">
              <w:txbxContent>
                <w:p w14:paraId="48739B4C" w14:textId="12814FA8" w:rsidR="004B4450" w:rsidRDefault="004B4450" w:rsidP="00045414">
                  <w:pPr>
                    <w:pStyle w:val="BlueBox30Left"/>
                  </w:pPr>
                  <w:r>
                    <w:t>IECEx</w:t>
                  </w:r>
                </w:p>
                <w:p w14:paraId="16198B1A" w14:textId="77777777" w:rsidR="004B4450" w:rsidRPr="00ED561C" w:rsidRDefault="004B4450" w:rsidP="00045414">
                  <w:pPr>
                    <w:pStyle w:val="BlueBox30Left"/>
                  </w:pPr>
                  <w:r>
                    <w:t>OPERATIONAL DOCUMENT</w:t>
                  </w:r>
                </w:p>
                <w:p w14:paraId="6CFA2BC6" w14:textId="77777777" w:rsidR="004B4450" w:rsidRPr="0006076A" w:rsidRDefault="004B4450" w:rsidP="00045414">
                  <w:pPr>
                    <w:pStyle w:val="BlueBox30Left"/>
                  </w:pPr>
                </w:p>
              </w:txbxContent>
            </v:textbox>
            <w10:wrap anchory="page"/>
          </v:shape>
        </w:pict>
      </w:r>
    </w:p>
    <w:p w14:paraId="66C91D4E" w14:textId="77777777" w:rsidR="004B4450" w:rsidRPr="00D32CBE" w:rsidRDefault="004B4450" w:rsidP="00045414"/>
    <w:p w14:paraId="4C761BCB" w14:textId="77777777" w:rsidR="004B4450" w:rsidRPr="00D32CBE" w:rsidRDefault="004B4450" w:rsidP="00045414"/>
    <w:p w14:paraId="6A150825" w14:textId="77777777" w:rsidR="004B4450" w:rsidRPr="00D32CBE" w:rsidRDefault="004B4450" w:rsidP="00045414"/>
    <w:p w14:paraId="43E665A2" w14:textId="77777777" w:rsidR="004B4450" w:rsidRPr="00D32CBE" w:rsidRDefault="004B4450" w:rsidP="00045414"/>
    <w:p w14:paraId="78D5CACB" w14:textId="77777777" w:rsidR="004B4450" w:rsidRPr="00D32CBE" w:rsidRDefault="004B4450" w:rsidP="00045414"/>
    <w:p w14:paraId="3CD1D0DF" w14:textId="77777777" w:rsidR="004B4450" w:rsidRPr="00D32CBE" w:rsidRDefault="004B4450" w:rsidP="00045414"/>
    <w:p w14:paraId="5846D00E" w14:textId="77777777" w:rsidR="004B4450" w:rsidRPr="00D32CBE" w:rsidRDefault="004B4450" w:rsidP="00045414"/>
    <w:p w14:paraId="2FA88925" w14:textId="77777777" w:rsidR="004B4450" w:rsidRPr="00D32CBE" w:rsidRDefault="004B4450" w:rsidP="00045414"/>
    <w:p w14:paraId="6FA22508" w14:textId="77777777" w:rsidR="004B4450" w:rsidRPr="00D32CBE" w:rsidRDefault="004B4450" w:rsidP="00045414"/>
    <w:p w14:paraId="3A73A6E2" w14:textId="77777777" w:rsidR="004B4450" w:rsidRPr="00D32CBE" w:rsidRDefault="004B4450" w:rsidP="00045414"/>
    <w:p w14:paraId="01D5F310" w14:textId="77777777" w:rsidR="004B4450" w:rsidRPr="00D32CBE" w:rsidRDefault="004B4450" w:rsidP="00045414"/>
    <w:p w14:paraId="07DA60D1" w14:textId="77777777" w:rsidR="004B4450" w:rsidRPr="00D32CBE" w:rsidRDefault="004B4450" w:rsidP="00045414"/>
    <w:p w14:paraId="5FC0E7A6" w14:textId="77777777" w:rsidR="004B4450" w:rsidRPr="00D32CBE" w:rsidRDefault="004B4450" w:rsidP="00045414"/>
    <w:p w14:paraId="0683C535" w14:textId="77777777" w:rsidR="004B4450" w:rsidRPr="00D32CBE" w:rsidRDefault="004B4450" w:rsidP="00045414"/>
    <w:p w14:paraId="08313AC1" w14:textId="77777777" w:rsidR="004B4450" w:rsidRPr="00D32CBE" w:rsidRDefault="004B4450" w:rsidP="00045414"/>
    <w:p w14:paraId="63A7AFF0" w14:textId="77777777" w:rsidR="004B4450" w:rsidRPr="00D32CBE" w:rsidRDefault="00F203E2" w:rsidP="00045414">
      <w:r>
        <w:pict w14:anchorId="6DCD5BB5">
          <v:shape id="Text Box 147" o:spid="_x0000_s2129" type="#_x0000_t202" style="position:absolute;margin-left:832pt;margin-top:313.5pt;width:467.2pt;height:37.5pt;z-index:251675648;visibility:visible;mso-position-horizontal:right;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" filled="f" stroked="f">
            <o:lock v:ext="edit" aspectratio="t"/>
            <v:textbox inset="1mm,1mm,1mm,1mm">
              <w:txbxContent>
                <w:p w14:paraId="546E4822" w14:textId="77777777" w:rsidR="004B4450" w:rsidRPr="00FA0D6A" w:rsidRDefault="004B4450" w:rsidP="00045414">
                  <w:pPr>
                    <w:pStyle w:val="Title12-Blue"/>
                    <w:rPr>
                      <w:rFonts w:ascii="Arial Bold" w:hAnsi="Arial Bold" w:hint="eastAsia"/>
                      <w:b w:val="0"/>
                      <w:bCs w:val="0"/>
                      <w:lang w:val="en-GB"/>
                    </w:rPr>
                  </w:pPr>
                  <w:r w:rsidRPr="00995F9F">
                    <w:rPr>
                      <w:rFonts w:ascii="Arial Bold" w:hAnsi="Arial Bold"/>
                      <w:lang w:val="en-GB"/>
                    </w:rPr>
                    <w:t xml:space="preserve">IEC System for Certification to Standards Relating to Equipment for Use in Explosive Atmospheres </w:t>
                  </w:r>
                  <w:r w:rsidRPr="00FA0D6A">
                    <w:rPr>
                      <w:rFonts w:ascii="Arial Bold" w:hAnsi="Arial Bold"/>
                      <w:lang w:val="en-GB"/>
                    </w:rPr>
                    <w:t>(IEC</w:t>
                  </w:r>
                  <w:r>
                    <w:rPr>
                      <w:rFonts w:ascii="Arial Bold" w:hAnsi="Arial Bold"/>
                      <w:lang w:val="en-GB"/>
                    </w:rPr>
                    <w:t>Ex</w:t>
                  </w:r>
                  <w:r w:rsidRPr="00FA0D6A">
                    <w:rPr>
                      <w:rFonts w:ascii="Arial Bold" w:hAnsi="Arial Bold"/>
                      <w:lang w:val="en-GB"/>
                    </w:rPr>
                    <w:t xml:space="preserve"> System)</w:t>
                  </w:r>
                </w:p>
                <w:p w14:paraId="25D22E46" w14:textId="77777777" w:rsidR="004B4450" w:rsidRPr="00FA0D6A" w:rsidRDefault="004B4450" w:rsidP="00045414">
                  <w:pPr>
                    <w:pStyle w:val="Title12-Black"/>
                    <w:rPr>
                      <w:lang w:val="en-GB"/>
                    </w:rPr>
                  </w:pPr>
                </w:p>
              </w:txbxContent>
            </v:textbox>
            <w10:wrap anchorx="margin" anchory="page"/>
          </v:shape>
        </w:pict>
      </w:r>
    </w:p>
    <w:p w14:paraId="33158260" w14:textId="77777777" w:rsidR="004B4450" w:rsidRPr="00D32CBE" w:rsidRDefault="004B4450" w:rsidP="00045414"/>
    <w:p w14:paraId="5B375DD6" w14:textId="77777777" w:rsidR="004B4450" w:rsidRPr="00D32CBE" w:rsidRDefault="004B4450" w:rsidP="00045414"/>
    <w:p w14:paraId="7617C716" w14:textId="77777777" w:rsidR="004B4450" w:rsidRPr="00D32CBE" w:rsidRDefault="004B4450" w:rsidP="00045414"/>
    <w:p w14:paraId="093D89DC" w14:textId="77777777" w:rsidR="004B4450" w:rsidRPr="00D32CBE" w:rsidRDefault="004B4450" w:rsidP="00045414"/>
    <w:p w14:paraId="18DE81EF" w14:textId="77777777" w:rsidR="004B4450" w:rsidRPr="00D32CBE" w:rsidRDefault="004B4450" w:rsidP="00045414"/>
    <w:p w14:paraId="2B2B6C77" w14:textId="77777777" w:rsidR="004B4450" w:rsidRPr="00D32CBE" w:rsidRDefault="004B4450" w:rsidP="00045414"/>
    <w:p w14:paraId="3BECE560" w14:textId="77777777" w:rsidR="004B4450" w:rsidRPr="00D32CBE" w:rsidRDefault="004B4450" w:rsidP="00045414"/>
    <w:p w14:paraId="0A286D0B" w14:textId="77777777" w:rsidR="004B4450" w:rsidRPr="00D32CBE" w:rsidRDefault="004B4450" w:rsidP="00045414"/>
    <w:p w14:paraId="4BEBF851" w14:textId="77777777" w:rsidR="004B4450" w:rsidRPr="00D32CBE" w:rsidRDefault="004B4450" w:rsidP="00045414"/>
    <w:p w14:paraId="36A2138B" w14:textId="77777777" w:rsidR="004B4450" w:rsidRPr="00D32CBE" w:rsidRDefault="004B4450" w:rsidP="00045414"/>
    <w:p w14:paraId="02D4865B" w14:textId="77777777" w:rsidR="004B4450" w:rsidRPr="00D32CBE" w:rsidRDefault="004B4450" w:rsidP="00045414"/>
    <w:p w14:paraId="2E32EFC8" w14:textId="77777777" w:rsidR="004B4450" w:rsidRPr="00D32CBE" w:rsidRDefault="004B4450" w:rsidP="00045414"/>
    <w:p w14:paraId="73259144" w14:textId="77777777" w:rsidR="004B4450" w:rsidRPr="00D32CBE" w:rsidRDefault="004B4450" w:rsidP="00045414"/>
    <w:p w14:paraId="0342C4BC" w14:textId="77777777" w:rsidR="004B4450" w:rsidRPr="00D32CBE" w:rsidRDefault="004B4450" w:rsidP="00045414"/>
    <w:p w14:paraId="33820A7C" w14:textId="77777777" w:rsidR="004B4450" w:rsidRPr="00D32CBE" w:rsidRDefault="004B4450" w:rsidP="00045414"/>
    <w:p w14:paraId="1ED8F4A5" w14:textId="77777777" w:rsidR="004B4450" w:rsidRPr="00D32CBE" w:rsidRDefault="004B4450" w:rsidP="00045414"/>
    <w:p w14:paraId="042E0DE6" w14:textId="77777777" w:rsidR="004B4450" w:rsidRPr="00D32CBE" w:rsidRDefault="004B4450" w:rsidP="00045414"/>
    <w:p w14:paraId="75D7ED9E" w14:textId="77777777" w:rsidR="004B4450" w:rsidRPr="00D32CBE" w:rsidRDefault="004B4450" w:rsidP="00045414"/>
    <w:p w14:paraId="77C3C805" w14:textId="77777777" w:rsidR="004B4450" w:rsidRPr="00D32CBE" w:rsidRDefault="004B4450" w:rsidP="00045414"/>
    <w:p w14:paraId="2CDD7150" w14:textId="77777777" w:rsidR="004B4450" w:rsidRPr="00D32CBE" w:rsidRDefault="004B4450" w:rsidP="00045414"/>
    <w:p w14:paraId="4650C987" w14:textId="77777777" w:rsidR="004B4450" w:rsidRPr="00D32CBE" w:rsidRDefault="004B4450" w:rsidP="00045414"/>
    <w:p w14:paraId="2450141D" w14:textId="77777777" w:rsidR="004B4450" w:rsidRPr="00D32CBE" w:rsidRDefault="004B4450" w:rsidP="00045414"/>
    <w:p w14:paraId="2F206EBC" w14:textId="77777777" w:rsidR="004B4450" w:rsidRPr="00D32CBE" w:rsidRDefault="004B4450" w:rsidP="00045414"/>
    <w:p w14:paraId="0A44DFBE" w14:textId="77777777" w:rsidR="004B4450" w:rsidRPr="00D32CBE" w:rsidRDefault="004B4450" w:rsidP="00045414"/>
    <w:p w14:paraId="0F482D68" w14:textId="77777777" w:rsidR="004B4450" w:rsidRPr="00D32CBE" w:rsidRDefault="004B4450" w:rsidP="00045414"/>
    <w:p w14:paraId="5F0296CB" w14:textId="77777777" w:rsidR="004B4450" w:rsidRPr="00D32CBE" w:rsidRDefault="004B4450" w:rsidP="00045414"/>
    <w:p w14:paraId="015FC370" w14:textId="77777777" w:rsidR="004B4450" w:rsidRPr="00D32CBE" w:rsidRDefault="004B4450" w:rsidP="00045414"/>
    <w:p w14:paraId="51D9636C" w14:textId="77777777" w:rsidR="004B4450" w:rsidRPr="00D32CBE" w:rsidRDefault="004B4450" w:rsidP="00045414"/>
    <w:p w14:paraId="1BC807DF" w14:textId="77777777" w:rsidR="004B4450" w:rsidRPr="00D32CBE" w:rsidRDefault="004B4450" w:rsidP="00045414"/>
    <w:p w14:paraId="63E2A896" w14:textId="77777777" w:rsidR="004B4450" w:rsidRPr="00D32CBE" w:rsidRDefault="004B4450" w:rsidP="00045414"/>
    <w:p w14:paraId="096A73A3" w14:textId="77777777" w:rsidR="004B4450" w:rsidRPr="00D32CBE" w:rsidRDefault="004B4450" w:rsidP="00045414"/>
    <w:p w14:paraId="53E2F254" w14:textId="77777777" w:rsidR="004B4450" w:rsidRPr="00D32CBE" w:rsidRDefault="004B4450" w:rsidP="00045414"/>
    <w:p w14:paraId="4477709C" w14:textId="77777777" w:rsidR="004B4450" w:rsidRPr="00D32CBE" w:rsidRDefault="004B4450" w:rsidP="00045414"/>
    <w:p w14:paraId="3527E052" w14:textId="77777777" w:rsidR="004B4450" w:rsidRPr="00D32CBE" w:rsidRDefault="004B4450" w:rsidP="00045414"/>
    <w:p w14:paraId="55D586D9" w14:textId="77777777" w:rsidR="004B4450" w:rsidRPr="00D32CBE" w:rsidRDefault="004B4450" w:rsidP="00045414"/>
    <w:p w14:paraId="7BA32399" w14:textId="77777777" w:rsidR="004B4450" w:rsidRPr="00D32CBE" w:rsidRDefault="004B4450" w:rsidP="00045414"/>
    <w:p w14:paraId="3C998C95" w14:textId="77777777" w:rsidR="004B4450" w:rsidRPr="00D32CBE" w:rsidRDefault="004B4450" w:rsidP="00045414"/>
    <w:p w14:paraId="69B30E76" w14:textId="77777777" w:rsidR="004B4450" w:rsidRPr="00D32CBE" w:rsidRDefault="004B4450" w:rsidP="00045414"/>
    <w:p w14:paraId="153EB902" w14:textId="77777777" w:rsidR="004B4450" w:rsidRPr="00D32CBE" w:rsidRDefault="004B4450" w:rsidP="00045414"/>
    <w:p w14:paraId="224C4A09" w14:textId="77777777" w:rsidR="004B4450" w:rsidRPr="00D32CBE" w:rsidRDefault="004B4450" w:rsidP="00045414"/>
    <w:p w14:paraId="63C0F99C" w14:textId="77777777" w:rsidR="004B4450" w:rsidRPr="00D32CBE" w:rsidRDefault="004B4450" w:rsidP="00045414">
      <w:pPr>
        <w:sectPr w:rsidR="004B4450" w:rsidRPr="00D32CBE" w:rsidSect="004B4450">
          <w:headerReference w:type="even" r:id="rId37"/>
          <w:headerReference w:type="default" r:id="rId38"/>
          <w:headerReference w:type="first" r:id="rId39"/>
          <w:pgSz w:w="11907" w:h="16840" w:code="9"/>
          <w:pgMar w:top="1021" w:right="1134" w:bottom="567" w:left="1191" w:header="0" w:footer="454" w:gutter="0"/>
          <w:cols w:space="720"/>
        </w:sectPr>
      </w:pPr>
    </w:p>
    <w:p w14:paraId="7D34B44E" w14:textId="77777777" w:rsidR="004B4450" w:rsidRPr="00D32CBE" w:rsidRDefault="004B4450" w:rsidP="00FE68E9">
      <w:pPr>
        <w:pStyle w:val="HEADINGNonumber"/>
      </w:pPr>
      <w:bookmarkStart w:id="14" w:name="_Toc106191256"/>
      <w:bookmarkStart w:id="15" w:name="_Toc106267911"/>
      <w:bookmarkStart w:id="16" w:name="_Toc73370589"/>
      <w:bookmarkStart w:id="17" w:name="_Toc75707780"/>
      <w:r w:rsidRPr="00D32CBE">
        <w:t>CONTENTS</w:t>
      </w:r>
      <w:bookmarkEnd w:id="14"/>
      <w:bookmarkEnd w:id="15"/>
    </w:p>
    <w:p w14:paraId="69F5FDFC" w14:textId="77777777" w:rsidR="004B4450" w:rsidRPr="007215AD" w:rsidRDefault="004B4450" w:rsidP="00D21712">
      <w:pPr>
        <w:pStyle w:val="TOC1"/>
        <w:rPr>
          <w:rFonts w:ascii="Calibri" w:hAnsi="Calibri" w:cs="Times New Roman"/>
          <w:spacing w:val="0"/>
          <w:sz w:val="22"/>
          <w:szCs w:val="22"/>
          <w:lang w:eastAsia="en-GB"/>
        </w:rPr>
      </w:pPr>
      <w:r w:rsidRPr="00D21712">
        <w:rPr>
          <w:noProof w:val="0"/>
        </w:rPr>
        <w:fldChar w:fldCharType="begin"/>
      </w:r>
      <w:r w:rsidRPr="00D21712">
        <w:rPr>
          <w:noProof w:val="0"/>
        </w:rPr>
        <w:instrText xml:space="preserve"> TOC \o "1-3" \h \z \u </w:instrText>
      </w:r>
      <w:r w:rsidRPr="00D21712">
        <w:rPr>
          <w:noProof w:val="0"/>
        </w:rPr>
        <w:fldChar w:fldCharType="separate"/>
      </w:r>
      <w:hyperlink w:anchor="_Toc106267913" w:history="1">
        <w:r w:rsidRPr="00D21712">
          <w:rPr>
            <w:rStyle w:val="Hyperlink"/>
          </w:rPr>
          <w:t>FOREWORD</w:t>
        </w:r>
        <w:r w:rsidRPr="00D21712">
          <w:rPr>
            <w:webHidden/>
          </w:rPr>
          <w:tab/>
        </w:r>
        <w:r w:rsidRPr="00D21712">
          <w:rPr>
            <w:webHidden/>
          </w:rPr>
          <w:fldChar w:fldCharType="begin"/>
        </w:r>
        <w:r w:rsidRPr="00D21712">
          <w:rPr>
            <w:webHidden/>
          </w:rPr>
          <w:instrText xml:space="preserve"> PAGEREF _Toc106267913 \h </w:instrText>
        </w:r>
        <w:r w:rsidRPr="00D21712">
          <w:rPr>
            <w:webHidden/>
          </w:rPr>
        </w:r>
        <w:r w:rsidRPr="00D21712">
          <w:rPr>
            <w:webHidden/>
          </w:rPr>
          <w:fldChar w:fldCharType="separate"/>
        </w:r>
        <w:r w:rsidRPr="00D21712">
          <w:rPr>
            <w:webHidden/>
          </w:rPr>
          <w:t>3</w:t>
        </w:r>
        <w:r w:rsidRPr="00D21712">
          <w:rPr>
            <w:webHidden/>
          </w:rPr>
          <w:fldChar w:fldCharType="end"/>
        </w:r>
      </w:hyperlink>
    </w:p>
    <w:p w14:paraId="1D1D8AE2" w14:textId="77777777" w:rsidR="004B4450" w:rsidRPr="007215AD" w:rsidRDefault="00F203E2">
      <w:pPr>
        <w:pStyle w:val="TOC1"/>
        <w:rPr>
          <w:rFonts w:ascii="Calibri" w:hAnsi="Calibri" w:cs="Times New Roman"/>
          <w:spacing w:val="0"/>
          <w:sz w:val="22"/>
          <w:szCs w:val="22"/>
          <w:lang w:eastAsia="en-GB"/>
        </w:rPr>
      </w:pPr>
      <w:hyperlink w:anchor="_Toc106267914" w:history="1">
        <w:r w:rsidR="004B4450" w:rsidRPr="00D21712">
          <w:rPr>
            <w:rStyle w:val="Hyperlink"/>
          </w:rPr>
          <w:t>1</w:t>
        </w:r>
        <w:r w:rsidR="004B4450" w:rsidRPr="007215AD">
          <w:rPr>
            <w:rFonts w:ascii="Calibri" w:hAnsi="Calibri" w:cs="Times New Roman"/>
            <w:spacing w:val="0"/>
            <w:sz w:val="22"/>
            <w:szCs w:val="22"/>
            <w:lang w:eastAsia="en-GB"/>
          </w:rPr>
          <w:tab/>
        </w:r>
        <w:r w:rsidR="004B4450" w:rsidRPr="00D21712">
          <w:rPr>
            <w:rStyle w:val="Hyperlink"/>
          </w:rPr>
          <w:t>Purpose</w:t>
        </w:r>
        <w:r w:rsidR="004B4450" w:rsidRPr="00D21712">
          <w:rPr>
            <w:webHidden/>
          </w:rPr>
          <w:tab/>
        </w:r>
        <w:r w:rsidR="004B4450" w:rsidRPr="00D21712">
          <w:rPr>
            <w:webHidden/>
          </w:rPr>
          <w:fldChar w:fldCharType="begin"/>
        </w:r>
        <w:r w:rsidR="004B4450" w:rsidRPr="00D21712">
          <w:rPr>
            <w:webHidden/>
          </w:rPr>
          <w:instrText xml:space="preserve"> PAGEREF _Toc106267914 \h </w:instrText>
        </w:r>
        <w:r w:rsidR="004B4450" w:rsidRPr="00D21712">
          <w:rPr>
            <w:webHidden/>
          </w:rPr>
        </w:r>
        <w:r w:rsidR="004B4450" w:rsidRPr="00D21712">
          <w:rPr>
            <w:webHidden/>
          </w:rPr>
          <w:fldChar w:fldCharType="separate"/>
        </w:r>
        <w:r w:rsidR="004B4450" w:rsidRPr="00D21712">
          <w:rPr>
            <w:webHidden/>
          </w:rPr>
          <w:t>4</w:t>
        </w:r>
        <w:r w:rsidR="004B4450" w:rsidRPr="00D21712">
          <w:rPr>
            <w:webHidden/>
          </w:rPr>
          <w:fldChar w:fldCharType="end"/>
        </w:r>
      </w:hyperlink>
    </w:p>
    <w:p w14:paraId="1165CDE1" w14:textId="77777777" w:rsidR="004B4450" w:rsidRPr="007215AD" w:rsidRDefault="00F203E2">
      <w:pPr>
        <w:pStyle w:val="TOC1"/>
        <w:rPr>
          <w:rFonts w:ascii="Calibri" w:hAnsi="Calibri" w:cs="Times New Roman"/>
          <w:spacing w:val="0"/>
          <w:sz w:val="22"/>
          <w:szCs w:val="22"/>
          <w:lang w:eastAsia="en-GB"/>
        </w:rPr>
      </w:pPr>
      <w:hyperlink w:anchor="_Toc106267915" w:history="1">
        <w:r w:rsidR="004B4450" w:rsidRPr="00D21712">
          <w:rPr>
            <w:rStyle w:val="Hyperlink"/>
          </w:rPr>
          <w:t>2</w:t>
        </w:r>
        <w:r w:rsidR="004B4450" w:rsidRPr="007215AD">
          <w:rPr>
            <w:rFonts w:ascii="Calibri" w:hAnsi="Calibri" w:cs="Times New Roman"/>
            <w:spacing w:val="0"/>
            <w:sz w:val="22"/>
            <w:szCs w:val="22"/>
            <w:lang w:eastAsia="en-GB"/>
          </w:rPr>
          <w:tab/>
        </w:r>
        <w:r w:rsidR="004B4450" w:rsidRPr="00D21712">
          <w:rPr>
            <w:rStyle w:val="Hyperlink"/>
          </w:rPr>
          <w:t>Scope</w:t>
        </w:r>
        <w:r w:rsidR="004B4450" w:rsidRPr="00D21712">
          <w:rPr>
            <w:webHidden/>
          </w:rPr>
          <w:tab/>
        </w:r>
        <w:r w:rsidR="004B4450" w:rsidRPr="00D21712">
          <w:rPr>
            <w:webHidden/>
          </w:rPr>
          <w:fldChar w:fldCharType="begin"/>
        </w:r>
        <w:r w:rsidR="004B4450" w:rsidRPr="00D21712">
          <w:rPr>
            <w:webHidden/>
          </w:rPr>
          <w:instrText xml:space="preserve"> PAGEREF _Toc106267915 \h </w:instrText>
        </w:r>
        <w:r w:rsidR="004B4450" w:rsidRPr="00D21712">
          <w:rPr>
            <w:webHidden/>
          </w:rPr>
        </w:r>
        <w:r w:rsidR="004B4450" w:rsidRPr="00D21712">
          <w:rPr>
            <w:webHidden/>
          </w:rPr>
          <w:fldChar w:fldCharType="separate"/>
        </w:r>
        <w:r w:rsidR="004B4450" w:rsidRPr="00D21712">
          <w:rPr>
            <w:webHidden/>
          </w:rPr>
          <w:t>4</w:t>
        </w:r>
        <w:r w:rsidR="004B4450" w:rsidRPr="00D21712">
          <w:rPr>
            <w:webHidden/>
          </w:rPr>
          <w:fldChar w:fldCharType="end"/>
        </w:r>
      </w:hyperlink>
    </w:p>
    <w:p w14:paraId="0997F90C" w14:textId="77777777" w:rsidR="004B4450" w:rsidRPr="007215AD" w:rsidRDefault="00F203E2">
      <w:pPr>
        <w:pStyle w:val="TOC1"/>
        <w:rPr>
          <w:rFonts w:ascii="Calibri" w:hAnsi="Calibri" w:cs="Times New Roman"/>
          <w:spacing w:val="0"/>
          <w:sz w:val="22"/>
          <w:szCs w:val="22"/>
          <w:lang w:eastAsia="en-GB"/>
        </w:rPr>
      </w:pPr>
      <w:hyperlink w:anchor="_Toc106267916" w:history="1">
        <w:r w:rsidR="004B4450" w:rsidRPr="00D21712">
          <w:rPr>
            <w:rStyle w:val="Hyperlink"/>
          </w:rPr>
          <w:t>3</w:t>
        </w:r>
        <w:r w:rsidR="004B4450" w:rsidRPr="007215AD">
          <w:rPr>
            <w:rFonts w:ascii="Calibri" w:hAnsi="Calibri" w:cs="Times New Roman"/>
            <w:spacing w:val="0"/>
            <w:sz w:val="22"/>
            <w:szCs w:val="22"/>
            <w:lang w:eastAsia="en-GB"/>
          </w:rPr>
          <w:tab/>
        </w:r>
        <w:r w:rsidR="004B4450" w:rsidRPr="00D21712">
          <w:rPr>
            <w:rStyle w:val="Hyperlink"/>
          </w:rPr>
          <w:t>Normative references</w:t>
        </w:r>
        <w:r w:rsidR="004B4450" w:rsidRPr="00D21712">
          <w:rPr>
            <w:webHidden/>
          </w:rPr>
          <w:tab/>
        </w:r>
        <w:r w:rsidR="004B4450" w:rsidRPr="00D21712">
          <w:rPr>
            <w:webHidden/>
          </w:rPr>
          <w:fldChar w:fldCharType="begin"/>
        </w:r>
        <w:r w:rsidR="004B4450" w:rsidRPr="00D21712">
          <w:rPr>
            <w:webHidden/>
          </w:rPr>
          <w:instrText xml:space="preserve"> PAGEREF _Toc106267916 \h </w:instrText>
        </w:r>
        <w:r w:rsidR="004B4450" w:rsidRPr="00D21712">
          <w:rPr>
            <w:webHidden/>
          </w:rPr>
        </w:r>
        <w:r w:rsidR="004B4450" w:rsidRPr="00D21712">
          <w:rPr>
            <w:webHidden/>
          </w:rPr>
          <w:fldChar w:fldCharType="separate"/>
        </w:r>
        <w:r w:rsidR="004B4450" w:rsidRPr="00D21712">
          <w:rPr>
            <w:webHidden/>
          </w:rPr>
          <w:t>4</w:t>
        </w:r>
        <w:r w:rsidR="004B4450" w:rsidRPr="00D21712">
          <w:rPr>
            <w:webHidden/>
          </w:rPr>
          <w:fldChar w:fldCharType="end"/>
        </w:r>
      </w:hyperlink>
    </w:p>
    <w:p w14:paraId="2639FFB4" w14:textId="77777777" w:rsidR="004B4450" w:rsidRPr="007215AD" w:rsidRDefault="00F203E2">
      <w:pPr>
        <w:pStyle w:val="TOC1"/>
        <w:rPr>
          <w:rFonts w:ascii="Calibri" w:hAnsi="Calibri" w:cs="Times New Roman"/>
          <w:spacing w:val="0"/>
          <w:sz w:val="22"/>
          <w:szCs w:val="22"/>
          <w:lang w:eastAsia="en-GB"/>
        </w:rPr>
      </w:pPr>
      <w:hyperlink w:anchor="_Toc106267917" w:history="1">
        <w:r w:rsidR="004B4450" w:rsidRPr="00D21712">
          <w:rPr>
            <w:rStyle w:val="Hyperlink"/>
          </w:rPr>
          <w:t>4</w:t>
        </w:r>
        <w:r w:rsidR="004B4450" w:rsidRPr="007215AD">
          <w:rPr>
            <w:rFonts w:ascii="Calibri" w:hAnsi="Calibri" w:cs="Times New Roman"/>
            <w:spacing w:val="0"/>
            <w:sz w:val="22"/>
            <w:szCs w:val="22"/>
            <w:lang w:eastAsia="en-GB"/>
          </w:rPr>
          <w:tab/>
        </w:r>
        <w:r w:rsidR="004B4450" w:rsidRPr="00D21712">
          <w:rPr>
            <w:rStyle w:val="Hyperlink"/>
          </w:rPr>
          <w:t>Definitions</w:t>
        </w:r>
        <w:r w:rsidR="004B4450" w:rsidRPr="00D21712">
          <w:rPr>
            <w:webHidden/>
          </w:rPr>
          <w:tab/>
        </w:r>
        <w:r w:rsidR="004B4450" w:rsidRPr="00D21712">
          <w:rPr>
            <w:webHidden/>
          </w:rPr>
          <w:fldChar w:fldCharType="begin"/>
        </w:r>
        <w:r w:rsidR="004B4450" w:rsidRPr="00D21712">
          <w:rPr>
            <w:webHidden/>
          </w:rPr>
          <w:instrText xml:space="preserve"> PAGEREF _Toc106267917 \h </w:instrText>
        </w:r>
        <w:r w:rsidR="004B4450" w:rsidRPr="00D21712">
          <w:rPr>
            <w:webHidden/>
          </w:rPr>
        </w:r>
        <w:r w:rsidR="004B4450" w:rsidRPr="00D21712">
          <w:rPr>
            <w:webHidden/>
          </w:rPr>
          <w:fldChar w:fldCharType="separate"/>
        </w:r>
        <w:r w:rsidR="004B4450" w:rsidRPr="00D21712">
          <w:rPr>
            <w:webHidden/>
          </w:rPr>
          <w:t>4</w:t>
        </w:r>
        <w:r w:rsidR="004B4450" w:rsidRPr="00D21712">
          <w:rPr>
            <w:webHidden/>
          </w:rPr>
          <w:fldChar w:fldCharType="end"/>
        </w:r>
      </w:hyperlink>
    </w:p>
    <w:p w14:paraId="1A1354AA" w14:textId="77777777" w:rsidR="004B4450" w:rsidRPr="007215AD" w:rsidRDefault="00F203E2">
      <w:pPr>
        <w:pStyle w:val="TOC1"/>
        <w:rPr>
          <w:rFonts w:ascii="Calibri" w:hAnsi="Calibri" w:cs="Times New Roman"/>
          <w:spacing w:val="0"/>
          <w:sz w:val="22"/>
          <w:szCs w:val="22"/>
          <w:lang w:eastAsia="en-GB"/>
        </w:rPr>
      </w:pPr>
      <w:hyperlink w:anchor="_Toc106267918" w:history="1">
        <w:r w:rsidR="004B4450" w:rsidRPr="00D21712">
          <w:rPr>
            <w:rStyle w:val="Hyperlink"/>
          </w:rPr>
          <w:t>5</w:t>
        </w:r>
        <w:r w:rsidR="004B4450" w:rsidRPr="007215AD">
          <w:rPr>
            <w:rFonts w:ascii="Calibri" w:hAnsi="Calibri" w:cs="Times New Roman"/>
            <w:spacing w:val="0"/>
            <w:sz w:val="22"/>
            <w:szCs w:val="22"/>
            <w:lang w:eastAsia="en-GB"/>
          </w:rPr>
          <w:tab/>
        </w:r>
        <w:r w:rsidR="004B4450" w:rsidRPr="00D21712">
          <w:rPr>
            <w:rStyle w:val="Hyperlink"/>
          </w:rPr>
          <w:t>Abbreviations</w:t>
        </w:r>
        <w:r w:rsidR="004B4450" w:rsidRPr="00D21712">
          <w:rPr>
            <w:webHidden/>
          </w:rPr>
          <w:tab/>
        </w:r>
        <w:r w:rsidR="004B4450" w:rsidRPr="00D21712">
          <w:rPr>
            <w:webHidden/>
          </w:rPr>
          <w:fldChar w:fldCharType="begin"/>
        </w:r>
        <w:r w:rsidR="004B4450" w:rsidRPr="00D21712">
          <w:rPr>
            <w:webHidden/>
          </w:rPr>
          <w:instrText xml:space="preserve"> PAGEREF _Toc106267918 \h </w:instrText>
        </w:r>
        <w:r w:rsidR="004B4450" w:rsidRPr="00D21712">
          <w:rPr>
            <w:webHidden/>
          </w:rPr>
        </w:r>
        <w:r w:rsidR="004B4450" w:rsidRPr="00D21712">
          <w:rPr>
            <w:webHidden/>
          </w:rPr>
          <w:fldChar w:fldCharType="separate"/>
        </w:r>
        <w:r w:rsidR="004B4450" w:rsidRPr="00D21712">
          <w:rPr>
            <w:webHidden/>
          </w:rPr>
          <w:t>5</w:t>
        </w:r>
        <w:r w:rsidR="004B4450" w:rsidRPr="00D21712">
          <w:rPr>
            <w:webHidden/>
          </w:rPr>
          <w:fldChar w:fldCharType="end"/>
        </w:r>
      </w:hyperlink>
    </w:p>
    <w:p w14:paraId="72A3C10A" w14:textId="77777777" w:rsidR="004B4450" w:rsidRPr="007215AD" w:rsidRDefault="00F203E2">
      <w:pPr>
        <w:pStyle w:val="TOC1"/>
        <w:rPr>
          <w:rFonts w:ascii="Calibri" w:hAnsi="Calibri" w:cs="Times New Roman"/>
          <w:spacing w:val="0"/>
          <w:sz w:val="22"/>
          <w:szCs w:val="22"/>
          <w:lang w:eastAsia="en-GB"/>
        </w:rPr>
      </w:pPr>
      <w:hyperlink w:anchor="_Toc106267919" w:history="1">
        <w:r w:rsidR="004B4450" w:rsidRPr="00D21712">
          <w:rPr>
            <w:rStyle w:val="Hyperlink"/>
          </w:rPr>
          <w:t>6</w:t>
        </w:r>
        <w:r w:rsidR="004B4450" w:rsidRPr="007215AD">
          <w:rPr>
            <w:rFonts w:ascii="Calibri" w:hAnsi="Calibri" w:cs="Times New Roman"/>
            <w:spacing w:val="0"/>
            <w:sz w:val="22"/>
            <w:szCs w:val="22"/>
            <w:lang w:eastAsia="en-GB"/>
          </w:rPr>
          <w:tab/>
        </w:r>
        <w:r w:rsidR="004B4450" w:rsidRPr="00D21712">
          <w:rPr>
            <w:rStyle w:val="Hyperlink"/>
          </w:rPr>
          <w:t>Participation</w:t>
        </w:r>
        <w:r w:rsidR="004B4450" w:rsidRPr="00D21712">
          <w:rPr>
            <w:webHidden/>
          </w:rPr>
          <w:tab/>
        </w:r>
        <w:r w:rsidR="004B4450" w:rsidRPr="00D21712">
          <w:rPr>
            <w:webHidden/>
          </w:rPr>
          <w:fldChar w:fldCharType="begin"/>
        </w:r>
        <w:r w:rsidR="004B4450" w:rsidRPr="00D21712">
          <w:rPr>
            <w:webHidden/>
          </w:rPr>
          <w:instrText xml:space="preserve"> PAGEREF _Toc106267919 \h </w:instrText>
        </w:r>
        <w:r w:rsidR="004B4450" w:rsidRPr="00D21712">
          <w:rPr>
            <w:webHidden/>
          </w:rPr>
        </w:r>
        <w:r w:rsidR="004B4450" w:rsidRPr="00D21712">
          <w:rPr>
            <w:webHidden/>
          </w:rPr>
          <w:fldChar w:fldCharType="separate"/>
        </w:r>
        <w:r w:rsidR="004B4450" w:rsidRPr="00D21712">
          <w:rPr>
            <w:webHidden/>
          </w:rPr>
          <w:t>5</w:t>
        </w:r>
        <w:r w:rsidR="004B4450" w:rsidRPr="00D21712">
          <w:rPr>
            <w:webHidden/>
          </w:rPr>
          <w:fldChar w:fldCharType="end"/>
        </w:r>
      </w:hyperlink>
    </w:p>
    <w:p w14:paraId="0F31A12F" w14:textId="77777777" w:rsidR="004B4450" w:rsidRPr="007215AD" w:rsidRDefault="00F203E2">
      <w:pPr>
        <w:pStyle w:val="TOC1"/>
        <w:rPr>
          <w:rFonts w:ascii="Calibri" w:hAnsi="Calibri" w:cs="Times New Roman"/>
          <w:spacing w:val="0"/>
          <w:sz w:val="22"/>
          <w:szCs w:val="22"/>
          <w:lang w:eastAsia="en-GB"/>
        </w:rPr>
      </w:pPr>
      <w:hyperlink w:anchor="_Toc106267920" w:history="1">
        <w:r w:rsidR="004B4450" w:rsidRPr="00D21712">
          <w:rPr>
            <w:rStyle w:val="Hyperlink"/>
          </w:rPr>
          <w:t>7</w:t>
        </w:r>
        <w:r w:rsidR="004B4450" w:rsidRPr="007215AD">
          <w:rPr>
            <w:rFonts w:ascii="Calibri" w:hAnsi="Calibri" w:cs="Times New Roman"/>
            <w:spacing w:val="0"/>
            <w:sz w:val="22"/>
            <w:szCs w:val="22"/>
            <w:lang w:eastAsia="en-GB"/>
          </w:rPr>
          <w:tab/>
        </w:r>
        <w:r w:rsidR="004B4450" w:rsidRPr="00D21712">
          <w:rPr>
            <w:rStyle w:val="Hyperlink"/>
          </w:rPr>
          <w:t>IECEx PTS Provider</w:t>
        </w:r>
        <w:r w:rsidR="004B4450" w:rsidRPr="00D21712">
          <w:rPr>
            <w:webHidden/>
          </w:rPr>
          <w:tab/>
        </w:r>
        <w:r w:rsidR="004B4450" w:rsidRPr="00D21712">
          <w:rPr>
            <w:webHidden/>
          </w:rPr>
          <w:fldChar w:fldCharType="begin"/>
        </w:r>
        <w:r w:rsidR="004B4450" w:rsidRPr="00D21712">
          <w:rPr>
            <w:webHidden/>
          </w:rPr>
          <w:instrText xml:space="preserve"> PAGEREF _Toc106267920 \h </w:instrText>
        </w:r>
        <w:r w:rsidR="004B4450" w:rsidRPr="00D21712">
          <w:rPr>
            <w:webHidden/>
          </w:rPr>
        </w:r>
        <w:r w:rsidR="004B4450" w:rsidRPr="00D21712">
          <w:rPr>
            <w:webHidden/>
          </w:rPr>
          <w:fldChar w:fldCharType="separate"/>
        </w:r>
        <w:r w:rsidR="004B4450" w:rsidRPr="00D21712">
          <w:rPr>
            <w:webHidden/>
          </w:rPr>
          <w:t>6</w:t>
        </w:r>
        <w:r w:rsidR="004B4450" w:rsidRPr="00D21712">
          <w:rPr>
            <w:webHidden/>
          </w:rPr>
          <w:fldChar w:fldCharType="end"/>
        </w:r>
      </w:hyperlink>
    </w:p>
    <w:p w14:paraId="7E0147FC" w14:textId="77777777" w:rsidR="004B4450" w:rsidRPr="007215AD" w:rsidRDefault="00F203E2">
      <w:pPr>
        <w:pStyle w:val="TOC1"/>
        <w:rPr>
          <w:rFonts w:ascii="Calibri" w:hAnsi="Calibri" w:cs="Times New Roman"/>
          <w:spacing w:val="0"/>
          <w:sz w:val="22"/>
          <w:szCs w:val="22"/>
          <w:lang w:eastAsia="en-GB"/>
        </w:rPr>
      </w:pPr>
      <w:hyperlink w:anchor="_Toc106267921" w:history="1">
        <w:r w:rsidR="004B4450" w:rsidRPr="00D21712">
          <w:rPr>
            <w:rStyle w:val="Hyperlink"/>
          </w:rPr>
          <w:t>8</w:t>
        </w:r>
        <w:r w:rsidR="004B4450" w:rsidRPr="007215AD">
          <w:rPr>
            <w:rFonts w:ascii="Calibri" w:hAnsi="Calibri" w:cs="Times New Roman"/>
            <w:spacing w:val="0"/>
            <w:sz w:val="22"/>
            <w:szCs w:val="22"/>
            <w:lang w:eastAsia="en-GB"/>
          </w:rPr>
          <w:tab/>
        </w:r>
        <w:r w:rsidR="004B4450" w:rsidRPr="00D21712">
          <w:rPr>
            <w:rStyle w:val="Hyperlink"/>
          </w:rPr>
          <w:t>Selection of programmes</w:t>
        </w:r>
        <w:r w:rsidR="004B4450" w:rsidRPr="00D21712">
          <w:rPr>
            <w:webHidden/>
          </w:rPr>
          <w:tab/>
        </w:r>
        <w:r w:rsidR="004B4450" w:rsidRPr="00D21712">
          <w:rPr>
            <w:webHidden/>
          </w:rPr>
          <w:fldChar w:fldCharType="begin"/>
        </w:r>
        <w:r w:rsidR="004B4450" w:rsidRPr="00D21712">
          <w:rPr>
            <w:webHidden/>
          </w:rPr>
          <w:instrText xml:space="preserve"> PAGEREF _Toc106267921 \h </w:instrText>
        </w:r>
        <w:r w:rsidR="004B4450" w:rsidRPr="00D21712">
          <w:rPr>
            <w:webHidden/>
          </w:rPr>
        </w:r>
        <w:r w:rsidR="004B4450" w:rsidRPr="00D21712">
          <w:rPr>
            <w:webHidden/>
          </w:rPr>
          <w:fldChar w:fldCharType="separate"/>
        </w:r>
        <w:r w:rsidR="004B4450" w:rsidRPr="00D21712">
          <w:rPr>
            <w:webHidden/>
          </w:rPr>
          <w:t>7</w:t>
        </w:r>
        <w:r w:rsidR="004B4450" w:rsidRPr="00D21712">
          <w:rPr>
            <w:webHidden/>
          </w:rPr>
          <w:fldChar w:fldCharType="end"/>
        </w:r>
      </w:hyperlink>
    </w:p>
    <w:p w14:paraId="12338C6E" w14:textId="77777777" w:rsidR="004B4450" w:rsidRPr="007215AD" w:rsidRDefault="00F203E2">
      <w:pPr>
        <w:pStyle w:val="TOC1"/>
        <w:rPr>
          <w:rFonts w:ascii="Calibri" w:hAnsi="Calibri" w:cs="Times New Roman"/>
          <w:spacing w:val="0"/>
          <w:sz w:val="22"/>
          <w:szCs w:val="22"/>
          <w:lang w:eastAsia="en-GB"/>
        </w:rPr>
      </w:pPr>
      <w:hyperlink w:anchor="_Toc106267922" w:history="1">
        <w:r w:rsidR="004B4450" w:rsidRPr="00D21712">
          <w:rPr>
            <w:rStyle w:val="Hyperlink"/>
          </w:rPr>
          <w:t>9</w:t>
        </w:r>
        <w:r w:rsidR="004B4450" w:rsidRPr="007215AD">
          <w:rPr>
            <w:rFonts w:ascii="Calibri" w:hAnsi="Calibri" w:cs="Times New Roman"/>
            <w:spacing w:val="0"/>
            <w:sz w:val="22"/>
            <w:szCs w:val="22"/>
            <w:lang w:eastAsia="en-GB"/>
          </w:rPr>
          <w:tab/>
        </w:r>
        <w:r w:rsidR="004B4450" w:rsidRPr="00D21712">
          <w:rPr>
            <w:rStyle w:val="Hyperlink"/>
          </w:rPr>
          <w:t>Programme management</w:t>
        </w:r>
        <w:r w:rsidR="004B4450" w:rsidRPr="00D21712">
          <w:rPr>
            <w:webHidden/>
          </w:rPr>
          <w:tab/>
        </w:r>
        <w:r w:rsidR="004B4450" w:rsidRPr="00D21712">
          <w:rPr>
            <w:webHidden/>
          </w:rPr>
          <w:fldChar w:fldCharType="begin"/>
        </w:r>
        <w:r w:rsidR="004B4450" w:rsidRPr="00D21712">
          <w:rPr>
            <w:webHidden/>
          </w:rPr>
          <w:instrText xml:space="preserve"> PAGEREF _Toc106267922 \h </w:instrText>
        </w:r>
        <w:r w:rsidR="004B4450" w:rsidRPr="00D21712">
          <w:rPr>
            <w:webHidden/>
          </w:rPr>
        </w:r>
        <w:r w:rsidR="004B4450" w:rsidRPr="00D21712">
          <w:rPr>
            <w:webHidden/>
          </w:rPr>
          <w:fldChar w:fldCharType="separate"/>
        </w:r>
        <w:r w:rsidR="004B4450" w:rsidRPr="00D21712">
          <w:rPr>
            <w:webHidden/>
          </w:rPr>
          <w:t>7</w:t>
        </w:r>
        <w:r w:rsidR="004B4450" w:rsidRPr="00D21712">
          <w:rPr>
            <w:webHidden/>
          </w:rPr>
          <w:fldChar w:fldCharType="end"/>
        </w:r>
      </w:hyperlink>
    </w:p>
    <w:p w14:paraId="5E9F116E" w14:textId="77777777" w:rsidR="004B4450" w:rsidRPr="007215AD" w:rsidRDefault="00F203E2">
      <w:pPr>
        <w:pStyle w:val="TOC1"/>
        <w:rPr>
          <w:rFonts w:ascii="Calibri" w:hAnsi="Calibri" w:cs="Times New Roman"/>
          <w:spacing w:val="0"/>
          <w:sz w:val="22"/>
          <w:szCs w:val="22"/>
          <w:lang w:eastAsia="en-GB"/>
        </w:rPr>
      </w:pPr>
      <w:hyperlink w:anchor="_Toc106267923" w:history="1">
        <w:r w:rsidR="004B4450" w:rsidRPr="00D21712">
          <w:rPr>
            <w:rStyle w:val="Hyperlink"/>
          </w:rPr>
          <w:t>10</w:t>
        </w:r>
        <w:r w:rsidR="004B4450" w:rsidRPr="007215AD">
          <w:rPr>
            <w:rFonts w:ascii="Calibri" w:hAnsi="Calibri" w:cs="Times New Roman"/>
            <w:spacing w:val="0"/>
            <w:sz w:val="22"/>
            <w:szCs w:val="22"/>
            <w:lang w:eastAsia="en-GB"/>
          </w:rPr>
          <w:tab/>
        </w:r>
        <w:r w:rsidR="004B4450" w:rsidRPr="00D21712">
          <w:rPr>
            <w:rStyle w:val="Hyperlink"/>
          </w:rPr>
          <w:t>Programme results</w:t>
        </w:r>
        <w:r w:rsidR="004B4450" w:rsidRPr="00D21712">
          <w:rPr>
            <w:webHidden/>
          </w:rPr>
          <w:tab/>
        </w:r>
        <w:r w:rsidR="004B4450" w:rsidRPr="00D21712">
          <w:rPr>
            <w:webHidden/>
          </w:rPr>
          <w:fldChar w:fldCharType="begin"/>
        </w:r>
        <w:r w:rsidR="004B4450" w:rsidRPr="00D21712">
          <w:rPr>
            <w:webHidden/>
          </w:rPr>
          <w:instrText xml:space="preserve"> PAGEREF _Toc106267923 \h </w:instrText>
        </w:r>
        <w:r w:rsidR="004B4450" w:rsidRPr="00D21712">
          <w:rPr>
            <w:webHidden/>
          </w:rPr>
        </w:r>
        <w:r w:rsidR="004B4450" w:rsidRPr="00D21712">
          <w:rPr>
            <w:webHidden/>
          </w:rPr>
          <w:fldChar w:fldCharType="separate"/>
        </w:r>
        <w:r w:rsidR="004B4450" w:rsidRPr="00D21712">
          <w:rPr>
            <w:webHidden/>
          </w:rPr>
          <w:t>8</w:t>
        </w:r>
        <w:r w:rsidR="004B4450" w:rsidRPr="00D21712">
          <w:rPr>
            <w:webHidden/>
          </w:rPr>
          <w:fldChar w:fldCharType="end"/>
        </w:r>
      </w:hyperlink>
    </w:p>
    <w:p w14:paraId="176C8F04" w14:textId="77777777" w:rsidR="004B4450" w:rsidRPr="007215AD" w:rsidRDefault="00F203E2">
      <w:pPr>
        <w:pStyle w:val="TOC1"/>
        <w:rPr>
          <w:rFonts w:ascii="Calibri" w:hAnsi="Calibri" w:cs="Times New Roman"/>
          <w:spacing w:val="0"/>
          <w:sz w:val="22"/>
          <w:szCs w:val="22"/>
          <w:lang w:eastAsia="en-GB"/>
        </w:rPr>
      </w:pPr>
      <w:hyperlink w:anchor="_Toc106267924" w:history="1">
        <w:r w:rsidR="004B4450" w:rsidRPr="00D21712">
          <w:rPr>
            <w:rStyle w:val="Hyperlink"/>
          </w:rPr>
          <w:t>11</w:t>
        </w:r>
        <w:r w:rsidR="004B4450" w:rsidRPr="007215AD">
          <w:rPr>
            <w:rFonts w:ascii="Calibri" w:hAnsi="Calibri" w:cs="Times New Roman"/>
            <w:spacing w:val="0"/>
            <w:sz w:val="22"/>
            <w:szCs w:val="22"/>
            <w:lang w:eastAsia="en-GB"/>
          </w:rPr>
          <w:tab/>
        </w:r>
        <w:r w:rsidR="004B4450" w:rsidRPr="00D21712">
          <w:rPr>
            <w:rStyle w:val="Hyperlink"/>
          </w:rPr>
          <w:t>Programme reports</w:t>
        </w:r>
        <w:r w:rsidR="004B4450" w:rsidRPr="00D21712">
          <w:rPr>
            <w:webHidden/>
          </w:rPr>
          <w:tab/>
        </w:r>
        <w:r w:rsidR="004B4450" w:rsidRPr="00D21712">
          <w:rPr>
            <w:webHidden/>
          </w:rPr>
          <w:fldChar w:fldCharType="begin"/>
        </w:r>
        <w:r w:rsidR="004B4450" w:rsidRPr="00D21712">
          <w:rPr>
            <w:webHidden/>
          </w:rPr>
          <w:instrText xml:space="preserve"> PAGEREF _Toc106267924 \h </w:instrText>
        </w:r>
        <w:r w:rsidR="004B4450" w:rsidRPr="00D21712">
          <w:rPr>
            <w:webHidden/>
          </w:rPr>
        </w:r>
        <w:r w:rsidR="004B4450" w:rsidRPr="00D21712">
          <w:rPr>
            <w:webHidden/>
          </w:rPr>
          <w:fldChar w:fldCharType="separate"/>
        </w:r>
        <w:r w:rsidR="004B4450" w:rsidRPr="00D21712">
          <w:rPr>
            <w:webHidden/>
          </w:rPr>
          <w:t>9</w:t>
        </w:r>
        <w:r w:rsidR="004B4450" w:rsidRPr="00D21712">
          <w:rPr>
            <w:webHidden/>
          </w:rPr>
          <w:fldChar w:fldCharType="end"/>
        </w:r>
      </w:hyperlink>
    </w:p>
    <w:p w14:paraId="3AB74F11" w14:textId="77777777" w:rsidR="004B4450" w:rsidRPr="007215AD" w:rsidRDefault="00F203E2">
      <w:pPr>
        <w:pStyle w:val="TOC1"/>
        <w:rPr>
          <w:rFonts w:ascii="Calibri" w:hAnsi="Calibri" w:cs="Times New Roman"/>
          <w:spacing w:val="0"/>
          <w:sz w:val="22"/>
          <w:szCs w:val="22"/>
          <w:lang w:eastAsia="en-GB"/>
        </w:rPr>
      </w:pPr>
      <w:hyperlink w:anchor="_Toc106267925" w:history="1">
        <w:r w:rsidR="004B4450" w:rsidRPr="00D21712">
          <w:rPr>
            <w:rStyle w:val="Hyperlink"/>
          </w:rPr>
          <w:t>12</w:t>
        </w:r>
        <w:r w:rsidR="004B4450" w:rsidRPr="007215AD">
          <w:rPr>
            <w:rFonts w:ascii="Calibri" w:hAnsi="Calibri" w:cs="Times New Roman"/>
            <w:spacing w:val="0"/>
            <w:sz w:val="22"/>
            <w:szCs w:val="22"/>
            <w:lang w:eastAsia="en-GB"/>
          </w:rPr>
          <w:tab/>
        </w:r>
        <w:r w:rsidR="004B4450" w:rsidRPr="00D21712">
          <w:rPr>
            <w:rStyle w:val="Hyperlink"/>
          </w:rPr>
          <w:t>Unsatisfactory performance/results</w:t>
        </w:r>
        <w:r w:rsidR="004B4450" w:rsidRPr="00D21712">
          <w:rPr>
            <w:webHidden/>
          </w:rPr>
          <w:tab/>
        </w:r>
        <w:r w:rsidR="004B4450" w:rsidRPr="00D21712">
          <w:rPr>
            <w:webHidden/>
          </w:rPr>
          <w:fldChar w:fldCharType="begin"/>
        </w:r>
        <w:r w:rsidR="004B4450" w:rsidRPr="00D21712">
          <w:rPr>
            <w:webHidden/>
          </w:rPr>
          <w:instrText xml:space="preserve"> PAGEREF _Toc106267925 \h </w:instrText>
        </w:r>
        <w:r w:rsidR="004B4450" w:rsidRPr="00D21712">
          <w:rPr>
            <w:webHidden/>
          </w:rPr>
        </w:r>
        <w:r w:rsidR="004B4450" w:rsidRPr="00D21712">
          <w:rPr>
            <w:webHidden/>
          </w:rPr>
          <w:fldChar w:fldCharType="separate"/>
        </w:r>
        <w:r w:rsidR="004B4450" w:rsidRPr="00D21712">
          <w:rPr>
            <w:webHidden/>
          </w:rPr>
          <w:t>9</w:t>
        </w:r>
        <w:r w:rsidR="004B4450" w:rsidRPr="00D21712">
          <w:rPr>
            <w:webHidden/>
          </w:rPr>
          <w:fldChar w:fldCharType="end"/>
        </w:r>
      </w:hyperlink>
    </w:p>
    <w:p w14:paraId="25610503" w14:textId="77777777" w:rsidR="004B4450" w:rsidRPr="007215AD" w:rsidRDefault="00F203E2">
      <w:pPr>
        <w:pStyle w:val="TOC1"/>
        <w:rPr>
          <w:rFonts w:ascii="Calibri" w:hAnsi="Calibri" w:cs="Times New Roman"/>
          <w:spacing w:val="0"/>
          <w:sz w:val="22"/>
          <w:szCs w:val="22"/>
          <w:lang w:eastAsia="en-GB"/>
        </w:rPr>
      </w:pPr>
      <w:hyperlink w:anchor="_Toc106267926" w:history="1">
        <w:r w:rsidR="004B4450" w:rsidRPr="00D21712">
          <w:rPr>
            <w:rStyle w:val="Hyperlink"/>
          </w:rPr>
          <w:t>13</w:t>
        </w:r>
        <w:r w:rsidR="004B4450" w:rsidRPr="007215AD">
          <w:rPr>
            <w:rFonts w:ascii="Calibri" w:hAnsi="Calibri" w:cs="Times New Roman"/>
            <w:spacing w:val="0"/>
            <w:sz w:val="22"/>
            <w:szCs w:val="22"/>
            <w:lang w:eastAsia="en-GB"/>
          </w:rPr>
          <w:tab/>
        </w:r>
        <w:r w:rsidR="004B4450" w:rsidRPr="00D21712">
          <w:rPr>
            <w:rStyle w:val="Hyperlink"/>
          </w:rPr>
          <w:t>Outliers</w:t>
        </w:r>
        <w:r w:rsidR="004B4450" w:rsidRPr="00D21712">
          <w:rPr>
            <w:webHidden/>
          </w:rPr>
          <w:tab/>
        </w:r>
        <w:r w:rsidR="004B4450" w:rsidRPr="00D21712">
          <w:rPr>
            <w:webHidden/>
          </w:rPr>
          <w:fldChar w:fldCharType="begin"/>
        </w:r>
        <w:r w:rsidR="004B4450" w:rsidRPr="00D21712">
          <w:rPr>
            <w:webHidden/>
          </w:rPr>
          <w:instrText xml:space="preserve"> PAGEREF _Toc106267926 \h </w:instrText>
        </w:r>
        <w:r w:rsidR="004B4450" w:rsidRPr="00D21712">
          <w:rPr>
            <w:webHidden/>
          </w:rPr>
        </w:r>
        <w:r w:rsidR="004B4450" w:rsidRPr="00D21712">
          <w:rPr>
            <w:webHidden/>
          </w:rPr>
          <w:fldChar w:fldCharType="separate"/>
        </w:r>
        <w:r w:rsidR="004B4450" w:rsidRPr="00D21712">
          <w:rPr>
            <w:webHidden/>
          </w:rPr>
          <w:t>10</w:t>
        </w:r>
        <w:r w:rsidR="004B4450" w:rsidRPr="00D21712">
          <w:rPr>
            <w:webHidden/>
          </w:rPr>
          <w:fldChar w:fldCharType="end"/>
        </w:r>
      </w:hyperlink>
    </w:p>
    <w:p w14:paraId="160A02A8" w14:textId="77777777" w:rsidR="004B4450" w:rsidRPr="007215AD" w:rsidRDefault="00F203E2">
      <w:pPr>
        <w:pStyle w:val="TOC1"/>
        <w:rPr>
          <w:rFonts w:ascii="Calibri" w:hAnsi="Calibri" w:cs="Times New Roman"/>
          <w:spacing w:val="0"/>
          <w:sz w:val="22"/>
          <w:szCs w:val="22"/>
          <w:lang w:eastAsia="en-GB"/>
        </w:rPr>
      </w:pPr>
      <w:hyperlink w:anchor="_Toc106267927" w:history="1">
        <w:r w:rsidR="004B4450" w:rsidRPr="00D21712">
          <w:rPr>
            <w:rStyle w:val="Hyperlink"/>
          </w:rPr>
          <w:t>14</w:t>
        </w:r>
        <w:r w:rsidR="004B4450" w:rsidRPr="007215AD">
          <w:rPr>
            <w:rFonts w:ascii="Calibri" w:hAnsi="Calibri" w:cs="Times New Roman"/>
            <w:spacing w:val="0"/>
            <w:sz w:val="22"/>
            <w:szCs w:val="22"/>
            <w:lang w:eastAsia="en-GB"/>
          </w:rPr>
          <w:tab/>
        </w:r>
        <w:r w:rsidR="004B4450" w:rsidRPr="00D21712">
          <w:rPr>
            <w:rStyle w:val="Hyperlink"/>
          </w:rPr>
          <w:t>Appeal by the laboratory</w:t>
        </w:r>
        <w:r w:rsidR="004B4450" w:rsidRPr="00D21712">
          <w:rPr>
            <w:webHidden/>
          </w:rPr>
          <w:tab/>
        </w:r>
        <w:r w:rsidR="004B4450" w:rsidRPr="00D21712">
          <w:rPr>
            <w:webHidden/>
          </w:rPr>
          <w:fldChar w:fldCharType="begin"/>
        </w:r>
        <w:r w:rsidR="004B4450" w:rsidRPr="00D21712">
          <w:rPr>
            <w:webHidden/>
          </w:rPr>
          <w:instrText xml:space="preserve"> PAGEREF _Toc106267927 \h </w:instrText>
        </w:r>
        <w:r w:rsidR="004B4450" w:rsidRPr="00D21712">
          <w:rPr>
            <w:webHidden/>
          </w:rPr>
        </w:r>
        <w:r w:rsidR="004B4450" w:rsidRPr="00D21712">
          <w:rPr>
            <w:webHidden/>
          </w:rPr>
          <w:fldChar w:fldCharType="separate"/>
        </w:r>
        <w:r w:rsidR="004B4450" w:rsidRPr="00D21712">
          <w:rPr>
            <w:webHidden/>
          </w:rPr>
          <w:t>10</w:t>
        </w:r>
        <w:r w:rsidR="004B4450" w:rsidRPr="00D21712">
          <w:rPr>
            <w:webHidden/>
          </w:rPr>
          <w:fldChar w:fldCharType="end"/>
        </w:r>
      </w:hyperlink>
    </w:p>
    <w:p w14:paraId="1914B436" w14:textId="77777777" w:rsidR="004B4450" w:rsidRPr="007215AD" w:rsidRDefault="00F203E2">
      <w:pPr>
        <w:pStyle w:val="TOC1"/>
        <w:rPr>
          <w:rFonts w:ascii="Calibri" w:hAnsi="Calibri" w:cs="Times New Roman"/>
          <w:spacing w:val="0"/>
          <w:sz w:val="22"/>
          <w:szCs w:val="22"/>
          <w:lang w:eastAsia="en-GB"/>
        </w:rPr>
      </w:pPr>
      <w:hyperlink w:anchor="_Toc106267928" w:history="1">
        <w:r w:rsidR="004B4450" w:rsidRPr="00D21712">
          <w:rPr>
            <w:rStyle w:val="Hyperlink"/>
          </w:rPr>
          <w:t>15</w:t>
        </w:r>
        <w:r w:rsidR="004B4450" w:rsidRPr="007215AD">
          <w:rPr>
            <w:rFonts w:ascii="Calibri" w:hAnsi="Calibri" w:cs="Times New Roman"/>
            <w:spacing w:val="0"/>
            <w:sz w:val="22"/>
            <w:szCs w:val="22"/>
            <w:lang w:eastAsia="en-GB"/>
          </w:rPr>
          <w:tab/>
        </w:r>
        <w:r w:rsidR="004B4450" w:rsidRPr="00D21712">
          <w:rPr>
            <w:rStyle w:val="Hyperlink"/>
          </w:rPr>
          <w:t>Completion of corrective actions</w:t>
        </w:r>
        <w:r w:rsidR="004B4450" w:rsidRPr="00D21712">
          <w:rPr>
            <w:webHidden/>
          </w:rPr>
          <w:tab/>
        </w:r>
        <w:r w:rsidR="004B4450" w:rsidRPr="00D21712">
          <w:rPr>
            <w:webHidden/>
          </w:rPr>
          <w:fldChar w:fldCharType="begin"/>
        </w:r>
        <w:r w:rsidR="004B4450" w:rsidRPr="00D21712">
          <w:rPr>
            <w:webHidden/>
          </w:rPr>
          <w:instrText xml:space="preserve"> PAGEREF _Toc106267928 \h </w:instrText>
        </w:r>
        <w:r w:rsidR="004B4450" w:rsidRPr="00D21712">
          <w:rPr>
            <w:webHidden/>
          </w:rPr>
        </w:r>
        <w:r w:rsidR="004B4450" w:rsidRPr="00D21712">
          <w:rPr>
            <w:webHidden/>
          </w:rPr>
          <w:fldChar w:fldCharType="separate"/>
        </w:r>
        <w:r w:rsidR="004B4450" w:rsidRPr="00D21712">
          <w:rPr>
            <w:webHidden/>
          </w:rPr>
          <w:t>10</w:t>
        </w:r>
        <w:r w:rsidR="004B4450" w:rsidRPr="00D21712">
          <w:rPr>
            <w:webHidden/>
          </w:rPr>
          <w:fldChar w:fldCharType="end"/>
        </w:r>
      </w:hyperlink>
    </w:p>
    <w:p w14:paraId="4A52328A" w14:textId="77777777" w:rsidR="004B4450" w:rsidRDefault="00F203E2">
      <w:pPr>
        <w:pStyle w:val="TOC1"/>
        <w:rPr>
          <w:rStyle w:val="Hyperlink"/>
        </w:rPr>
      </w:pPr>
      <w:hyperlink w:anchor="_Toc106267929" w:history="1">
        <w:r w:rsidR="004B4450" w:rsidRPr="00D21712">
          <w:rPr>
            <w:rStyle w:val="Hyperlink"/>
          </w:rPr>
          <w:t>16</w:t>
        </w:r>
        <w:r w:rsidR="004B4450" w:rsidRPr="007215AD">
          <w:rPr>
            <w:rFonts w:ascii="Calibri" w:hAnsi="Calibri" w:cs="Times New Roman"/>
            <w:spacing w:val="0"/>
            <w:sz w:val="22"/>
            <w:szCs w:val="22"/>
            <w:lang w:eastAsia="en-GB"/>
          </w:rPr>
          <w:tab/>
        </w:r>
        <w:r w:rsidR="004B4450" w:rsidRPr="00D21712">
          <w:rPr>
            <w:rStyle w:val="Hyperlink"/>
          </w:rPr>
          <w:t>Workshops and “best practice papers”/decision sheets (DS)</w:t>
        </w:r>
        <w:r w:rsidR="004B4450" w:rsidRPr="00D21712">
          <w:rPr>
            <w:webHidden/>
          </w:rPr>
          <w:tab/>
        </w:r>
        <w:r w:rsidR="004B4450" w:rsidRPr="00D21712">
          <w:rPr>
            <w:webHidden/>
          </w:rPr>
          <w:fldChar w:fldCharType="begin"/>
        </w:r>
        <w:r w:rsidR="004B4450" w:rsidRPr="00D21712">
          <w:rPr>
            <w:webHidden/>
          </w:rPr>
          <w:instrText xml:space="preserve"> PAGEREF _Toc106267929 \h </w:instrText>
        </w:r>
        <w:r w:rsidR="004B4450" w:rsidRPr="00D21712">
          <w:rPr>
            <w:webHidden/>
          </w:rPr>
        </w:r>
        <w:r w:rsidR="004B4450" w:rsidRPr="00D21712">
          <w:rPr>
            <w:webHidden/>
          </w:rPr>
          <w:fldChar w:fldCharType="separate"/>
        </w:r>
        <w:r w:rsidR="004B4450" w:rsidRPr="00D21712">
          <w:rPr>
            <w:webHidden/>
          </w:rPr>
          <w:t>11</w:t>
        </w:r>
        <w:r w:rsidR="004B4450" w:rsidRPr="00D21712">
          <w:rPr>
            <w:webHidden/>
          </w:rPr>
          <w:fldChar w:fldCharType="end"/>
        </w:r>
      </w:hyperlink>
    </w:p>
    <w:p w14:paraId="4E69B771" w14:textId="77777777" w:rsidR="004B4450" w:rsidRPr="007215AD" w:rsidRDefault="004B4450">
      <w:pPr>
        <w:pStyle w:val="TOC1"/>
        <w:rPr>
          <w:rFonts w:ascii="Calibri" w:hAnsi="Calibri" w:cs="Times New Roman"/>
          <w:spacing w:val="0"/>
          <w:sz w:val="22"/>
          <w:szCs w:val="22"/>
          <w:lang w:eastAsia="en-GB"/>
        </w:rPr>
      </w:pPr>
    </w:p>
    <w:p w14:paraId="48AF45B0" w14:textId="77777777" w:rsidR="004B4450" w:rsidRPr="007215AD" w:rsidRDefault="00F203E2">
      <w:pPr>
        <w:pStyle w:val="TOC1"/>
        <w:rPr>
          <w:rFonts w:ascii="Calibri" w:hAnsi="Calibri" w:cs="Times New Roman"/>
          <w:spacing w:val="0"/>
          <w:sz w:val="22"/>
          <w:szCs w:val="22"/>
          <w:lang w:eastAsia="en-GB"/>
        </w:rPr>
      </w:pPr>
      <w:hyperlink w:anchor="_Toc106267930" w:history="1">
        <w:r w:rsidR="004B4450" w:rsidRPr="00D21712">
          <w:rPr>
            <w:rStyle w:val="Hyperlink"/>
          </w:rPr>
          <w:t>Annex A (informative) Programme registration template as an example</w:t>
        </w:r>
        <w:r w:rsidR="004B4450" w:rsidRPr="00D21712">
          <w:rPr>
            <w:webHidden/>
          </w:rPr>
          <w:tab/>
        </w:r>
        <w:r w:rsidR="004B4450" w:rsidRPr="00D21712">
          <w:rPr>
            <w:webHidden/>
          </w:rPr>
          <w:fldChar w:fldCharType="begin"/>
        </w:r>
        <w:r w:rsidR="004B4450" w:rsidRPr="00D21712">
          <w:rPr>
            <w:webHidden/>
          </w:rPr>
          <w:instrText xml:space="preserve"> PAGEREF _Toc106267930 \h </w:instrText>
        </w:r>
        <w:r w:rsidR="004B4450" w:rsidRPr="00D21712">
          <w:rPr>
            <w:webHidden/>
          </w:rPr>
        </w:r>
        <w:r w:rsidR="004B4450" w:rsidRPr="00D21712">
          <w:rPr>
            <w:webHidden/>
          </w:rPr>
          <w:fldChar w:fldCharType="separate"/>
        </w:r>
        <w:r w:rsidR="004B4450" w:rsidRPr="00D21712">
          <w:rPr>
            <w:webHidden/>
          </w:rPr>
          <w:t>12</w:t>
        </w:r>
        <w:r w:rsidR="004B4450" w:rsidRPr="00D21712">
          <w:rPr>
            <w:webHidden/>
          </w:rPr>
          <w:fldChar w:fldCharType="end"/>
        </w:r>
      </w:hyperlink>
    </w:p>
    <w:p w14:paraId="07115066" w14:textId="77777777" w:rsidR="004B4450" w:rsidRPr="007215AD" w:rsidRDefault="00F203E2">
      <w:pPr>
        <w:pStyle w:val="TOC1"/>
        <w:rPr>
          <w:rFonts w:ascii="Calibri" w:hAnsi="Calibri" w:cs="Times New Roman"/>
          <w:spacing w:val="0"/>
          <w:sz w:val="22"/>
          <w:szCs w:val="22"/>
          <w:lang w:eastAsia="en-GB"/>
        </w:rPr>
      </w:pPr>
      <w:hyperlink w:anchor="_Toc106267931" w:history="1">
        <w:r w:rsidR="004B4450" w:rsidRPr="00D21712">
          <w:rPr>
            <w:rStyle w:val="Hyperlink"/>
          </w:rPr>
          <w:t>Annex B (informative) Description and structure of the IECEx PTS</w:t>
        </w:r>
        <w:r w:rsidR="004B4450" w:rsidRPr="00D21712">
          <w:rPr>
            <w:webHidden/>
          </w:rPr>
          <w:tab/>
        </w:r>
        <w:r w:rsidR="004B4450" w:rsidRPr="00D21712">
          <w:rPr>
            <w:webHidden/>
          </w:rPr>
          <w:fldChar w:fldCharType="begin"/>
        </w:r>
        <w:r w:rsidR="004B4450" w:rsidRPr="00D21712">
          <w:rPr>
            <w:webHidden/>
          </w:rPr>
          <w:instrText xml:space="preserve"> PAGEREF _Toc106267931 \h </w:instrText>
        </w:r>
        <w:r w:rsidR="004B4450" w:rsidRPr="00D21712">
          <w:rPr>
            <w:webHidden/>
          </w:rPr>
        </w:r>
        <w:r w:rsidR="004B4450" w:rsidRPr="00D21712">
          <w:rPr>
            <w:webHidden/>
          </w:rPr>
          <w:fldChar w:fldCharType="separate"/>
        </w:r>
        <w:r w:rsidR="004B4450" w:rsidRPr="00D21712">
          <w:rPr>
            <w:webHidden/>
          </w:rPr>
          <w:t>14</w:t>
        </w:r>
        <w:r w:rsidR="004B4450" w:rsidRPr="00D21712">
          <w:rPr>
            <w:webHidden/>
          </w:rPr>
          <w:fldChar w:fldCharType="end"/>
        </w:r>
      </w:hyperlink>
    </w:p>
    <w:p w14:paraId="3E461C44" w14:textId="77777777" w:rsidR="004B4450" w:rsidRPr="00D21712" w:rsidRDefault="004B4450" w:rsidP="00FE68E9">
      <w:pPr>
        <w:pStyle w:val="TOC1"/>
        <w:rPr>
          <w:noProof w:val="0"/>
        </w:rPr>
      </w:pPr>
      <w:r w:rsidRPr="00D21712">
        <w:rPr>
          <w:noProof w:val="0"/>
        </w:rPr>
        <w:fldChar w:fldCharType="end"/>
      </w:r>
    </w:p>
    <w:p w14:paraId="22B733EC" w14:textId="77777777" w:rsidR="004B4450" w:rsidRPr="007215AD" w:rsidRDefault="004B4450">
      <w:pPr>
        <w:pStyle w:val="TableofFigures"/>
        <w:rPr>
          <w:rFonts w:ascii="Calibri" w:hAnsi="Calibri" w:cs="Times New Roman"/>
          <w:spacing w:val="0"/>
          <w:sz w:val="22"/>
          <w:szCs w:val="22"/>
          <w:lang w:eastAsia="en-GB"/>
        </w:rPr>
      </w:pPr>
      <w:r w:rsidRPr="00D21712">
        <w:rPr>
          <w:noProof w:val="0"/>
        </w:rPr>
        <w:fldChar w:fldCharType="begin"/>
      </w:r>
      <w:r w:rsidRPr="00D21712">
        <w:rPr>
          <w:noProof w:val="0"/>
        </w:rPr>
        <w:instrText xml:space="preserve"> TOC \t "FIGURE-title" \c \h</w:instrText>
      </w:r>
      <w:r w:rsidRPr="00D21712">
        <w:rPr>
          <w:noProof w:val="0"/>
        </w:rPr>
        <w:fldChar w:fldCharType="separate"/>
      </w:r>
      <w:hyperlink w:anchor="_Toc106267932" w:history="1">
        <w:r w:rsidRPr="00D21712">
          <w:rPr>
            <w:rStyle w:val="Hyperlink"/>
          </w:rPr>
          <w:t>Figure B.1 – Overview of the structure of the IECEx PTS</w:t>
        </w:r>
        <w:r w:rsidRPr="00D21712">
          <w:tab/>
        </w:r>
        <w:r w:rsidRPr="00D21712">
          <w:fldChar w:fldCharType="begin"/>
        </w:r>
        <w:r w:rsidRPr="00D21712">
          <w:instrText xml:space="preserve"> PAGEREF _Toc106267932 \h </w:instrText>
        </w:r>
        <w:r w:rsidRPr="00D21712">
          <w:fldChar w:fldCharType="separate"/>
        </w:r>
        <w:r w:rsidRPr="00D21712">
          <w:t>14</w:t>
        </w:r>
        <w:r w:rsidRPr="00D21712">
          <w:fldChar w:fldCharType="end"/>
        </w:r>
      </w:hyperlink>
    </w:p>
    <w:p w14:paraId="694FA8B1" w14:textId="77777777" w:rsidR="004B4450" w:rsidRPr="007215AD" w:rsidRDefault="00F203E2">
      <w:pPr>
        <w:pStyle w:val="TableofFigures"/>
        <w:rPr>
          <w:rFonts w:ascii="Calibri" w:hAnsi="Calibri" w:cs="Times New Roman"/>
          <w:spacing w:val="0"/>
          <w:sz w:val="22"/>
          <w:szCs w:val="22"/>
          <w:lang w:eastAsia="en-GB"/>
        </w:rPr>
      </w:pPr>
      <w:hyperlink w:anchor="_Toc106267933" w:history="1">
        <w:r w:rsidR="004B4450" w:rsidRPr="00D21712">
          <w:rPr>
            <w:rStyle w:val="Hyperlink"/>
          </w:rPr>
          <w:t>Figure B.2 – Programme flowchart</w:t>
        </w:r>
        <w:r w:rsidR="004B4450" w:rsidRPr="00D21712">
          <w:tab/>
        </w:r>
        <w:r w:rsidR="004B4450" w:rsidRPr="00D21712">
          <w:fldChar w:fldCharType="begin"/>
        </w:r>
        <w:r w:rsidR="004B4450" w:rsidRPr="00D21712">
          <w:instrText xml:space="preserve"> PAGEREF _Toc106267933 \h </w:instrText>
        </w:r>
        <w:r w:rsidR="004B4450" w:rsidRPr="00D21712">
          <w:fldChar w:fldCharType="separate"/>
        </w:r>
        <w:r w:rsidR="004B4450" w:rsidRPr="00D21712">
          <w:t>15</w:t>
        </w:r>
        <w:r w:rsidR="004B4450" w:rsidRPr="00D21712">
          <w:fldChar w:fldCharType="end"/>
        </w:r>
      </w:hyperlink>
    </w:p>
    <w:p w14:paraId="300784D7" w14:textId="77777777" w:rsidR="004B4450" w:rsidRPr="00D32CBE" w:rsidRDefault="004B4450" w:rsidP="00FE68E9">
      <w:pPr>
        <w:pStyle w:val="TOC1"/>
        <w:ind w:left="0" w:firstLine="0"/>
        <w:rPr>
          <w:noProof w:val="0"/>
        </w:rPr>
      </w:pPr>
      <w:r w:rsidRPr="00D21712">
        <w:rPr>
          <w:noProof w:val="0"/>
        </w:rPr>
        <w:fldChar w:fldCharType="end"/>
      </w:r>
    </w:p>
    <w:p w14:paraId="2B7FED38" w14:textId="77777777" w:rsidR="004B4450" w:rsidRPr="00D32CBE" w:rsidRDefault="004B4450" w:rsidP="00FE68E9">
      <w:pPr>
        <w:pStyle w:val="HEADINGNonumber"/>
        <w:keepNext w:val="0"/>
        <w:pageBreakBefore/>
        <w:widowControl w:val="0"/>
      </w:pPr>
      <w:bookmarkStart w:id="18" w:name="_Toc106191257"/>
      <w:bookmarkStart w:id="19" w:name="_Toc106267912"/>
      <w:r w:rsidRPr="00D32CBE">
        <w:lastRenderedPageBreak/>
        <w:t>INTERNATIONAL ELECTROTECHNICAL COMMISSION</w:t>
      </w:r>
      <w:bookmarkEnd w:id="16"/>
      <w:bookmarkEnd w:id="17"/>
      <w:bookmarkEnd w:id="18"/>
      <w:bookmarkEnd w:id="19"/>
    </w:p>
    <w:p w14:paraId="65BC5143" w14:textId="77777777" w:rsidR="004B4450" w:rsidRPr="00D32CBE" w:rsidRDefault="004B4450" w:rsidP="00FE68E9">
      <w:pPr>
        <w:pStyle w:val="PARAGRAPH"/>
        <w:widowControl w:val="0"/>
        <w:spacing w:before="0"/>
        <w:jc w:val="center"/>
        <w:rPr>
          <w:spacing w:val="0"/>
        </w:rPr>
      </w:pPr>
      <w:r w:rsidRPr="00D32CBE">
        <w:rPr>
          <w:spacing w:val="0"/>
        </w:rPr>
        <w:t>____________</w:t>
      </w:r>
    </w:p>
    <w:p w14:paraId="048661F7" w14:textId="77777777" w:rsidR="004B4450" w:rsidRPr="00D32CBE" w:rsidRDefault="004B4450" w:rsidP="00FE68E9">
      <w:pPr>
        <w:pStyle w:val="MAIN-TITLE"/>
        <w:widowControl w:val="0"/>
      </w:pPr>
    </w:p>
    <w:p w14:paraId="3269066A" w14:textId="77777777" w:rsidR="004B4450" w:rsidRPr="00D32CBE" w:rsidRDefault="004B4450" w:rsidP="00FE68E9">
      <w:pPr>
        <w:pStyle w:val="MAIN-TITLE"/>
        <w:widowControl w:val="0"/>
      </w:pPr>
      <w:r w:rsidRPr="00D32CBE">
        <w:t>IECEx Operational Document OD 202 –</w:t>
      </w:r>
    </w:p>
    <w:p w14:paraId="0227E781" w14:textId="77777777" w:rsidR="004B4450" w:rsidRPr="00D32CBE" w:rsidRDefault="004B4450" w:rsidP="00FE68E9">
      <w:pPr>
        <w:pStyle w:val="MAIN-TITLE"/>
        <w:widowControl w:val="0"/>
        <w:rPr>
          <w:rFonts w:ascii="Arial Bold" w:hAnsi="Arial Bold"/>
          <w:caps/>
        </w:rPr>
      </w:pPr>
    </w:p>
    <w:p w14:paraId="4FE8EEEB" w14:textId="77777777" w:rsidR="004B4450" w:rsidRPr="00D32CBE" w:rsidRDefault="004B4450" w:rsidP="00FE68E9">
      <w:pPr>
        <w:pStyle w:val="MAIN-TITLE"/>
        <w:rPr>
          <w:rFonts w:eastAsia="Arial"/>
        </w:rPr>
      </w:pPr>
      <w:bookmarkStart w:id="20" w:name="_Toc203395390"/>
      <w:bookmarkStart w:id="21" w:name="_Toc203395565"/>
      <w:bookmarkStart w:id="22" w:name="_Toc217110617"/>
      <w:r w:rsidRPr="00D32CBE">
        <w:rPr>
          <w:rFonts w:eastAsia="Arial"/>
        </w:rPr>
        <w:t>IECEx Certified Equipment Scheme –</w:t>
      </w:r>
      <w:r w:rsidRPr="00D32CBE">
        <w:rPr>
          <w:rFonts w:eastAsia="Arial"/>
        </w:rPr>
        <w:br/>
        <w:t>IECEx Proficiency Testing Scheme</w:t>
      </w:r>
    </w:p>
    <w:p w14:paraId="362289E9" w14:textId="77777777" w:rsidR="004B4450" w:rsidRPr="00D32CBE" w:rsidRDefault="004B4450" w:rsidP="00FE68E9">
      <w:pPr>
        <w:pStyle w:val="MAIN-TITLE"/>
        <w:rPr>
          <w:rFonts w:eastAsia="Arial"/>
        </w:rPr>
      </w:pPr>
    </w:p>
    <w:p w14:paraId="661186A2" w14:textId="77777777" w:rsidR="004B4450" w:rsidRPr="00D32CBE" w:rsidRDefault="004B4450" w:rsidP="00FE68E9">
      <w:pPr>
        <w:pStyle w:val="MAIN-TITLE"/>
      </w:pPr>
    </w:p>
    <w:p w14:paraId="4966F0A2" w14:textId="77777777" w:rsidR="004B4450" w:rsidRPr="00D32CBE" w:rsidRDefault="004B4450" w:rsidP="00FE68E9">
      <w:pPr>
        <w:pStyle w:val="HEADINGNonumber"/>
        <w:ind w:left="397" w:hanging="397"/>
      </w:pPr>
      <w:bookmarkStart w:id="23" w:name="_Toc75707781"/>
      <w:bookmarkStart w:id="24" w:name="_Toc106267913"/>
      <w:bookmarkEnd w:id="20"/>
      <w:bookmarkEnd w:id="21"/>
      <w:bookmarkEnd w:id="22"/>
      <w:r w:rsidRPr="00D32CBE">
        <w:t>FOREWORD</w:t>
      </w:r>
      <w:bookmarkEnd w:id="23"/>
      <w:bookmarkEnd w:id="24"/>
    </w:p>
    <w:p w14:paraId="0D2A5364" w14:textId="77777777" w:rsidR="004B4450" w:rsidRPr="00D32CBE" w:rsidRDefault="004B4450" w:rsidP="000B3633">
      <w:pPr>
        <w:pStyle w:val="PARAGRAPH"/>
        <w:rPr>
          <w:rFonts w:eastAsia="Arial"/>
        </w:rPr>
      </w:pPr>
      <w:r w:rsidRPr="00D32CBE">
        <w:rPr>
          <w:rFonts w:eastAsia="Arial"/>
        </w:rPr>
        <w:t>Following the successful application of the first global Ex proficiency testing scheme, the “IECEx PTS”, IECEx ExTAG and the IECEx Secretariat prepared this IECEx operational document as guidance to IECEx test laboratories on satisfying the requirements of ISO/IEC 17025 with respect to participation in proficiency testing programmes as conducted for inter-laboratory comparisons. The principles and requirements of ISO/IEC 17043 have been incorporated in or referenced from this operational document.</w:t>
      </w:r>
    </w:p>
    <w:p w14:paraId="2BCDE352" w14:textId="77777777" w:rsidR="004B4450" w:rsidRPr="00D32CBE" w:rsidRDefault="004B4450" w:rsidP="000B3633">
      <w:pPr>
        <w:pStyle w:val="PARAGRAPH"/>
        <w:rPr>
          <w:rFonts w:eastAsia="Arial"/>
        </w:rPr>
      </w:pPr>
      <w:r w:rsidRPr="00D32CBE">
        <w:rPr>
          <w:rFonts w:eastAsia="Arial"/>
        </w:rPr>
        <w:t>Decision 2014/53 taken at the 2014 IECEx Management Committee (ExMC) Meeting in The Hague and then adopted in the IECEx 02 Rules Edition 6.1 as a mandatory requirement.</w:t>
      </w:r>
    </w:p>
    <w:p w14:paraId="149678EA" w14:textId="77777777" w:rsidR="004B4450" w:rsidRPr="00D32CBE" w:rsidRDefault="004B4450" w:rsidP="000B3633">
      <w:pPr>
        <w:pStyle w:val="PARAGRAPH"/>
        <w:jc w:val="center"/>
        <w:rPr>
          <w:rFonts w:eastAsia="Arial"/>
          <w:b/>
          <w:bCs/>
        </w:rPr>
      </w:pPr>
      <w:bookmarkStart w:id="25" w:name="_Toc244070026"/>
      <w:bookmarkStart w:id="26" w:name="_Toc244070226"/>
      <w:bookmarkStart w:id="27" w:name="_Toc244073701"/>
      <w:bookmarkStart w:id="28" w:name="_Toc244078865"/>
      <w:bookmarkStart w:id="29" w:name="_Toc244510694"/>
      <w:bookmarkStart w:id="30" w:name="_Toc354507215"/>
      <w:r w:rsidRPr="00D32CBE">
        <w:rPr>
          <w:rFonts w:eastAsia="Arial"/>
          <w:b/>
          <w:bCs/>
        </w:rPr>
        <w:t>Document history</w:t>
      </w:r>
      <w:bookmarkEnd w:id="25"/>
      <w:bookmarkEnd w:id="26"/>
      <w:bookmarkEnd w:id="27"/>
      <w:bookmarkEnd w:id="28"/>
      <w:bookmarkEnd w:id="29"/>
      <w:bookmarkEnd w:id="30"/>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24"/>
        <w:gridCol w:w="6848"/>
      </w:tblGrid>
      <w:tr w:rsidR="004B4450" w:rsidRPr="00D32CBE" w14:paraId="187A0D94" w14:textId="77777777" w:rsidTr="003A4A74">
        <w:trPr>
          <w:jc w:val="center"/>
        </w:trPr>
        <w:tc>
          <w:tcPr>
            <w:tcW w:w="1979" w:type="dxa"/>
          </w:tcPr>
          <w:p w14:paraId="6BA95E5B" w14:textId="77777777" w:rsidR="004B4450" w:rsidRPr="00D32CBE" w:rsidRDefault="004B4450" w:rsidP="003A4A74">
            <w:pPr>
              <w:pStyle w:val="TABLE-cell"/>
              <w:jc w:val="center"/>
              <w:rPr>
                <w:rFonts w:eastAsia="Arial"/>
              </w:rPr>
            </w:pPr>
            <w:r w:rsidRPr="00D32CBE">
              <w:rPr>
                <w:rFonts w:eastAsia="Arial"/>
              </w:rPr>
              <w:t>Date</w:t>
            </w:r>
          </w:p>
        </w:tc>
        <w:tc>
          <w:tcPr>
            <w:tcW w:w="6095" w:type="dxa"/>
          </w:tcPr>
          <w:p w14:paraId="5B95AF7C" w14:textId="77777777" w:rsidR="004B4450" w:rsidRPr="00D32CBE" w:rsidRDefault="004B4450" w:rsidP="003A4A74">
            <w:pPr>
              <w:pStyle w:val="TABLE-cell"/>
              <w:jc w:val="center"/>
              <w:rPr>
                <w:rFonts w:eastAsia="Arial"/>
              </w:rPr>
            </w:pPr>
            <w:r w:rsidRPr="00D32CBE">
              <w:rPr>
                <w:rFonts w:eastAsia="Arial"/>
              </w:rPr>
              <w:t>Summary</w:t>
            </w:r>
          </w:p>
        </w:tc>
      </w:tr>
      <w:tr w:rsidR="004B4450" w:rsidRPr="00D32CBE" w14:paraId="56A27CAA" w14:textId="77777777" w:rsidTr="003A4A74">
        <w:trPr>
          <w:jc w:val="center"/>
        </w:trPr>
        <w:tc>
          <w:tcPr>
            <w:tcW w:w="1979" w:type="dxa"/>
          </w:tcPr>
          <w:p w14:paraId="1D679EF7" w14:textId="77777777" w:rsidR="004B4450" w:rsidRPr="00D32CBE" w:rsidRDefault="004B4450" w:rsidP="003A4A74">
            <w:pPr>
              <w:pStyle w:val="TABLE-cell"/>
              <w:jc w:val="center"/>
              <w:rPr>
                <w:rFonts w:eastAsia="Arial"/>
                <w:szCs w:val="18"/>
              </w:rPr>
            </w:pPr>
            <w:r w:rsidRPr="00D32CBE">
              <w:rPr>
                <w:rFonts w:eastAsia="Arial"/>
                <w:szCs w:val="18"/>
              </w:rPr>
              <w:t>September 2015</w:t>
            </w:r>
          </w:p>
        </w:tc>
        <w:tc>
          <w:tcPr>
            <w:tcW w:w="6095" w:type="dxa"/>
          </w:tcPr>
          <w:p w14:paraId="2B4A260D" w14:textId="77777777" w:rsidR="004B4450" w:rsidRPr="00D32CBE" w:rsidRDefault="004B4450" w:rsidP="000B3633">
            <w:pPr>
              <w:pStyle w:val="TABLE-cell"/>
              <w:rPr>
                <w:rFonts w:eastAsia="Arial"/>
                <w:szCs w:val="18"/>
              </w:rPr>
            </w:pPr>
            <w:r w:rsidRPr="00D32CBE">
              <w:rPr>
                <w:rFonts w:eastAsia="Arial"/>
                <w:szCs w:val="18"/>
              </w:rPr>
              <w:t>Original issue (Edition 1.0) as approved for publication via ExMC Decision 2015/40 regarding ExMC/1040/CD and subsequent changes by ExTAG WG10 as detailed in ExMC(Christchurch/ExTAG WG10)05</w:t>
            </w:r>
          </w:p>
        </w:tc>
      </w:tr>
      <w:tr w:rsidR="004B4450" w:rsidRPr="00D32CBE" w14:paraId="10D9BF83" w14:textId="77777777" w:rsidTr="003A4A74">
        <w:trPr>
          <w:jc w:val="center"/>
        </w:trPr>
        <w:tc>
          <w:tcPr>
            <w:tcW w:w="1979" w:type="dxa"/>
          </w:tcPr>
          <w:p w14:paraId="32956B96" w14:textId="77777777" w:rsidR="004B4450" w:rsidRPr="00D32CBE" w:rsidRDefault="004B4450" w:rsidP="003A4A74">
            <w:pPr>
              <w:pStyle w:val="TABLE-cell"/>
              <w:jc w:val="center"/>
              <w:rPr>
                <w:rFonts w:eastAsia="Arial"/>
                <w:szCs w:val="18"/>
              </w:rPr>
            </w:pPr>
            <w:r w:rsidRPr="00D32CBE">
              <w:rPr>
                <w:rFonts w:eastAsia="Arial"/>
                <w:szCs w:val="18"/>
              </w:rPr>
              <w:t>October 2017</w:t>
            </w:r>
          </w:p>
        </w:tc>
        <w:tc>
          <w:tcPr>
            <w:tcW w:w="6095" w:type="dxa"/>
          </w:tcPr>
          <w:p w14:paraId="294D2D90" w14:textId="77777777" w:rsidR="004B4450" w:rsidRPr="00D32CBE" w:rsidRDefault="004B4450" w:rsidP="000B3633">
            <w:pPr>
              <w:pStyle w:val="TABLE-cell"/>
              <w:rPr>
                <w:rFonts w:eastAsia="Arial"/>
                <w:szCs w:val="18"/>
              </w:rPr>
            </w:pPr>
            <w:r w:rsidRPr="00D32CBE">
              <w:rPr>
                <w:rFonts w:eastAsia="Arial"/>
                <w:szCs w:val="18"/>
              </w:rPr>
              <w:t>Issue of Edition 2.0 as circulated to 2017 ExMC Meeting as ExMC/1292/DV and subsequently approved for publication via Decision 2017/82</w:t>
            </w:r>
          </w:p>
        </w:tc>
      </w:tr>
      <w:tr w:rsidR="004B4450" w:rsidRPr="00D32CBE" w14:paraId="76C1A2AD" w14:textId="77777777" w:rsidTr="003A4A74">
        <w:trPr>
          <w:jc w:val="center"/>
        </w:trPr>
        <w:tc>
          <w:tcPr>
            <w:tcW w:w="1979" w:type="dxa"/>
          </w:tcPr>
          <w:p w14:paraId="0C94C209" w14:textId="77777777" w:rsidR="004B4450" w:rsidRPr="00D32CBE" w:rsidRDefault="004B4450" w:rsidP="003A4A74">
            <w:pPr>
              <w:pStyle w:val="TABLE-cell"/>
              <w:jc w:val="center"/>
              <w:rPr>
                <w:rFonts w:eastAsia="Arial"/>
                <w:szCs w:val="18"/>
              </w:rPr>
            </w:pPr>
            <w:r w:rsidRPr="00D32CBE">
              <w:rPr>
                <w:rFonts w:eastAsia="Arial"/>
                <w:szCs w:val="18"/>
              </w:rPr>
              <w:t>July 2019</w:t>
            </w:r>
          </w:p>
        </w:tc>
        <w:tc>
          <w:tcPr>
            <w:tcW w:w="6095" w:type="dxa"/>
          </w:tcPr>
          <w:p w14:paraId="41E484A6" w14:textId="77777777" w:rsidR="004B4450" w:rsidRPr="00D32CBE" w:rsidRDefault="004B4450" w:rsidP="000B3633">
            <w:pPr>
              <w:pStyle w:val="TABLE-cell"/>
              <w:rPr>
                <w:rFonts w:eastAsia="Arial"/>
                <w:szCs w:val="18"/>
              </w:rPr>
            </w:pPr>
            <w:r w:rsidRPr="00D32CBE">
              <w:rPr>
                <w:rFonts w:eastAsia="Arial"/>
                <w:szCs w:val="18"/>
              </w:rPr>
              <w:t xml:space="preserve">Issue of Edition 3.0. Add IECEx test laboratories to define ExTL, applicant ExTL and Additional Testing Facility and further define role of IECEx PTS and IECEx Secretariat </w:t>
            </w:r>
          </w:p>
        </w:tc>
      </w:tr>
      <w:tr w:rsidR="004B4450" w:rsidRPr="00D32CBE" w14:paraId="43E87B3F" w14:textId="77777777" w:rsidTr="003A4A74">
        <w:trPr>
          <w:jc w:val="center"/>
        </w:trPr>
        <w:tc>
          <w:tcPr>
            <w:tcW w:w="1979" w:type="dxa"/>
          </w:tcPr>
          <w:p w14:paraId="7D8AC6E6" w14:textId="77777777" w:rsidR="004B4450" w:rsidRPr="00D32CBE" w:rsidRDefault="004B4450" w:rsidP="003A4A74">
            <w:pPr>
              <w:pStyle w:val="TABLE-cell"/>
              <w:jc w:val="center"/>
              <w:rPr>
                <w:rFonts w:eastAsia="Arial"/>
                <w:szCs w:val="18"/>
              </w:rPr>
            </w:pPr>
            <w:r w:rsidRPr="00D32CBE">
              <w:rPr>
                <w:rFonts w:eastAsia="Arial"/>
                <w:szCs w:val="18"/>
              </w:rPr>
              <w:t>May 2022</w:t>
            </w:r>
          </w:p>
        </w:tc>
        <w:tc>
          <w:tcPr>
            <w:tcW w:w="6095" w:type="dxa"/>
          </w:tcPr>
          <w:p w14:paraId="4FFD4FBA" w14:textId="77777777" w:rsidR="004B4450" w:rsidRPr="00D32CBE" w:rsidRDefault="004B4450" w:rsidP="000B3633">
            <w:pPr>
              <w:pStyle w:val="TABLE-cell"/>
              <w:rPr>
                <w:rFonts w:eastAsia="Arial"/>
                <w:szCs w:val="18"/>
              </w:rPr>
            </w:pPr>
            <w:r w:rsidRPr="00D32CBE">
              <w:rPr>
                <w:rFonts w:eastAsia="Arial"/>
                <w:szCs w:val="18"/>
              </w:rPr>
              <w:t>Issue of Edition 4.0. Clarification on subcontracting and participation requirements for Applicant ExTLs and Applicant ATFs. Addition of registration templates as annex.</w:t>
            </w:r>
          </w:p>
        </w:tc>
      </w:tr>
      <w:tr w:rsidR="004B4450" w:rsidRPr="00D32CBE" w14:paraId="11FA69CD" w14:textId="77777777" w:rsidTr="003A4A74">
        <w:trPr>
          <w:jc w:val="center"/>
          <w:ins w:id="31" w:author="Tim Krause" w:date="2024-08-05T16:05:00Z"/>
        </w:trPr>
        <w:tc>
          <w:tcPr>
            <w:tcW w:w="1979" w:type="dxa"/>
          </w:tcPr>
          <w:p w14:paraId="48CCF036" w14:textId="77777777" w:rsidR="004B4450" w:rsidRPr="00D32CBE" w:rsidRDefault="004B4450" w:rsidP="003A4A74">
            <w:pPr>
              <w:pStyle w:val="TABLE-cell"/>
              <w:jc w:val="center"/>
              <w:rPr>
                <w:ins w:id="32" w:author="Tim Krause" w:date="2024-08-05T16:05:00Z"/>
                <w:rFonts w:eastAsia="Arial"/>
                <w:szCs w:val="18"/>
              </w:rPr>
            </w:pPr>
            <w:ins w:id="33" w:author="Tim Krause" w:date="2024-08-05T16:05:00Z">
              <w:r>
                <w:rPr>
                  <w:rFonts w:eastAsia="Arial"/>
                  <w:bCs w:val="0"/>
                  <w:color w:val="000000"/>
                  <w:szCs w:val="18"/>
                </w:rPr>
                <w:t>September 2024</w:t>
              </w:r>
            </w:ins>
          </w:p>
        </w:tc>
        <w:tc>
          <w:tcPr>
            <w:tcW w:w="6095" w:type="dxa"/>
          </w:tcPr>
          <w:p w14:paraId="792816AA" w14:textId="77777777" w:rsidR="004B4450" w:rsidRPr="00D32CBE" w:rsidRDefault="004B4450" w:rsidP="000B3633">
            <w:pPr>
              <w:pStyle w:val="TABLE-cell"/>
              <w:rPr>
                <w:ins w:id="34" w:author="Tim Krause" w:date="2024-08-05T16:05:00Z"/>
                <w:rFonts w:eastAsia="Arial"/>
                <w:szCs w:val="18"/>
              </w:rPr>
            </w:pPr>
            <w:ins w:id="35" w:author="Tim Krause" w:date="2024-08-05T16:05:00Z">
              <w:r>
                <w:rPr>
                  <w:rFonts w:eastAsia="Arial"/>
                  <w:bCs w:val="0"/>
                  <w:color w:val="000000"/>
                  <w:szCs w:val="18"/>
                </w:rPr>
                <w:t>Issue of Edition 5.0; Addition of the definitions for warning signal and action signal and adaption of section 12 to provide a clearer description of the consequences of warning and action signals.</w:t>
              </w:r>
            </w:ins>
          </w:p>
        </w:tc>
      </w:tr>
    </w:tbl>
    <w:p w14:paraId="4EB9A2A2" w14:textId="77777777" w:rsidR="004B4450" w:rsidRPr="00D32CBE" w:rsidRDefault="004B4450" w:rsidP="003A4A74">
      <w:pPr>
        <w:pStyle w:val="PARAGRAPH"/>
        <w:spacing w:after="100"/>
      </w:pPr>
    </w:p>
    <w:p w14:paraId="42A0ED6E" w14:textId="77777777" w:rsidR="004B4450" w:rsidRPr="00D32CBE" w:rsidRDefault="004B4450" w:rsidP="003A4A74">
      <w:pPr>
        <w:tabs>
          <w:tab w:val="left" w:pos="4536"/>
        </w:tabs>
        <w:spacing w:after="120"/>
        <w:rPr>
          <w:bCs/>
        </w:rPr>
      </w:pPr>
      <w:r w:rsidRPr="00D32CBE">
        <w:rPr>
          <w:bCs/>
          <w:u w:val="single"/>
        </w:rPr>
        <w:t>Address</w:t>
      </w:r>
      <w:r w:rsidRPr="00D32CBE">
        <w:rPr>
          <w:bCs/>
        </w:rPr>
        <w:t>:</w:t>
      </w:r>
    </w:p>
    <w:p w14:paraId="32C160DD" w14:textId="77777777" w:rsidR="004B4450" w:rsidRPr="00D32CBE" w:rsidRDefault="004B4450" w:rsidP="003A4A74">
      <w:pPr>
        <w:tabs>
          <w:tab w:val="left" w:pos="4536"/>
        </w:tabs>
        <w:rPr>
          <w:bCs/>
        </w:rPr>
      </w:pPr>
      <w:r w:rsidRPr="00D32CBE">
        <w:rPr>
          <w:bCs/>
        </w:rPr>
        <w:t>IECEx Secretariat c/o IEC Sydney Office</w:t>
      </w:r>
    </w:p>
    <w:p w14:paraId="3FADD833" w14:textId="77777777" w:rsidR="004B4450" w:rsidRPr="00D32CBE" w:rsidRDefault="004B4450" w:rsidP="003A4A74">
      <w:pPr>
        <w:tabs>
          <w:tab w:val="left" w:pos="4536"/>
        </w:tabs>
        <w:rPr>
          <w:bCs/>
        </w:rPr>
      </w:pPr>
      <w:r>
        <w:rPr>
          <w:bCs/>
        </w:rPr>
        <w:t>Level 17 Angel Place</w:t>
      </w:r>
    </w:p>
    <w:p w14:paraId="0B4BF52C" w14:textId="77777777" w:rsidR="004B4450" w:rsidRPr="00D32CBE" w:rsidRDefault="004B4450" w:rsidP="003A4A74">
      <w:pPr>
        <w:tabs>
          <w:tab w:val="left" w:pos="4536"/>
        </w:tabs>
        <w:rPr>
          <w:bCs/>
        </w:rPr>
      </w:pPr>
      <w:r>
        <w:rPr>
          <w:bCs/>
        </w:rPr>
        <w:t>123 Pitt</w:t>
      </w:r>
      <w:r w:rsidRPr="00D32CBE">
        <w:rPr>
          <w:bCs/>
        </w:rPr>
        <w:t xml:space="preserve"> Street</w:t>
      </w:r>
    </w:p>
    <w:p w14:paraId="7C0947E3" w14:textId="77777777" w:rsidR="004B4450" w:rsidRPr="00D32CBE" w:rsidRDefault="004B4450" w:rsidP="003A4A74">
      <w:pPr>
        <w:tabs>
          <w:tab w:val="left" w:pos="4536"/>
        </w:tabs>
        <w:rPr>
          <w:bCs/>
        </w:rPr>
      </w:pPr>
      <w:r w:rsidRPr="00D32CBE">
        <w:rPr>
          <w:bCs/>
        </w:rPr>
        <w:t>Sydney, NSW 2000</w:t>
      </w:r>
    </w:p>
    <w:p w14:paraId="0B17C46E" w14:textId="77777777" w:rsidR="004B4450" w:rsidRPr="00D32CBE" w:rsidRDefault="004B4450" w:rsidP="003A4A74">
      <w:pPr>
        <w:tabs>
          <w:tab w:val="left" w:pos="4536"/>
        </w:tabs>
        <w:rPr>
          <w:bCs/>
        </w:rPr>
      </w:pPr>
      <w:r w:rsidRPr="00D32CBE">
        <w:rPr>
          <w:bCs/>
        </w:rPr>
        <w:t>Australia</w:t>
      </w:r>
    </w:p>
    <w:p w14:paraId="29D77845" w14:textId="77777777" w:rsidR="004B4450" w:rsidRPr="00D32CBE" w:rsidRDefault="004B4450" w:rsidP="003A4A74">
      <w:pPr>
        <w:tabs>
          <w:tab w:val="left" w:pos="4536"/>
        </w:tabs>
        <w:rPr>
          <w:bCs/>
        </w:rPr>
      </w:pPr>
    </w:p>
    <w:p w14:paraId="4A2DAD68" w14:textId="77777777" w:rsidR="004B4450" w:rsidRPr="00D32CBE" w:rsidRDefault="004B4450" w:rsidP="003A4A74">
      <w:pPr>
        <w:tabs>
          <w:tab w:val="left" w:pos="4536"/>
        </w:tabs>
        <w:spacing w:after="120"/>
        <w:rPr>
          <w:bCs/>
        </w:rPr>
      </w:pPr>
      <w:r w:rsidRPr="00D32CBE">
        <w:rPr>
          <w:bCs/>
          <w:u w:val="single"/>
        </w:rPr>
        <w:t>Contact details</w:t>
      </w:r>
      <w:r w:rsidRPr="00D32CBE">
        <w:rPr>
          <w:bCs/>
        </w:rPr>
        <w:t>:</w:t>
      </w:r>
    </w:p>
    <w:p w14:paraId="55624D6A" w14:textId="77777777" w:rsidR="004B4450" w:rsidRPr="00A6538F" w:rsidRDefault="00F203E2" w:rsidP="003A4A74">
      <w:pPr>
        <w:tabs>
          <w:tab w:val="left" w:pos="4536"/>
        </w:tabs>
        <w:rPr>
          <w:color w:val="0060A9"/>
        </w:rPr>
      </w:pPr>
      <w:hyperlink r:id="rId40" w:history="1">
        <w:r w:rsidR="004B4450" w:rsidRPr="00A6538F">
          <w:rPr>
            <w:color w:val="0060A9"/>
          </w:rPr>
          <w:t>info@iecex.com</w:t>
        </w:r>
      </w:hyperlink>
    </w:p>
    <w:p w14:paraId="3740C528" w14:textId="77777777" w:rsidR="004B4450" w:rsidRPr="00A6538F" w:rsidRDefault="00F203E2" w:rsidP="003A4A74">
      <w:pPr>
        <w:pStyle w:val="Footer"/>
        <w:rPr>
          <w:color w:val="0060A9"/>
        </w:rPr>
      </w:pPr>
      <w:hyperlink r:id="rId41" w:history="1">
        <w:r w:rsidR="004B4450" w:rsidRPr="00A6538F">
          <w:rPr>
            <w:color w:val="0060A9"/>
          </w:rPr>
          <w:t>www.iecex.com</w:t>
        </w:r>
      </w:hyperlink>
    </w:p>
    <w:p w14:paraId="4AD86DB7" w14:textId="77777777" w:rsidR="004B4450" w:rsidRPr="00D32CBE" w:rsidRDefault="004B4450" w:rsidP="00FE68E9">
      <w:pPr>
        <w:pStyle w:val="MAIN-TITLE"/>
        <w:rPr>
          <w:rFonts w:eastAsia="Arial"/>
        </w:rPr>
      </w:pPr>
      <w:r w:rsidRPr="00B671F2">
        <w:rPr>
          <w:rFonts w:eastAsia="Arial"/>
          <w:color w:val="000000"/>
          <w:sz w:val="20"/>
          <w:lang w:val="en-US"/>
        </w:rPr>
        <w:br w:type="page"/>
      </w:r>
      <w:bookmarkStart w:id="36" w:name="_Toc105079881"/>
      <w:r w:rsidRPr="00D32CBE">
        <w:rPr>
          <w:rFonts w:eastAsia="Arial"/>
        </w:rPr>
        <w:lastRenderedPageBreak/>
        <w:t>IECEx Certified Equipment Scheme –</w:t>
      </w:r>
      <w:r w:rsidRPr="00D32CBE">
        <w:rPr>
          <w:rFonts w:eastAsia="Arial"/>
        </w:rPr>
        <w:br/>
        <w:t>IECEx Proficiency Testing Scheme</w:t>
      </w:r>
    </w:p>
    <w:p w14:paraId="6BF5EBAE" w14:textId="77777777" w:rsidR="004B4450" w:rsidRPr="00D32CBE" w:rsidRDefault="004B4450" w:rsidP="00FE68E9">
      <w:pPr>
        <w:pStyle w:val="MAIN-TITLE"/>
        <w:rPr>
          <w:rFonts w:eastAsia="Arial"/>
        </w:rPr>
      </w:pPr>
    </w:p>
    <w:p w14:paraId="545F691F" w14:textId="77777777" w:rsidR="004B4450" w:rsidRPr="00D32CBE" w:rsidRDefault="004B4450" w:rsidP="004B4450">
      <w:pPr>
        <w:pStyle w:val="Heading1"/>
        <w:tabs>
          <w:tab w:val="clear" w:pos="360"/>
          <w:tab w:val="num" w:pos="397"/>
        </w:tabs>
        <w:ind w:left="397" w:hanging="397"/>
      </w:pPr>
      <w:bookmarkStart w:id="37" w:name="_Toc106267914"/>
      <w:r w:rsidRPr="00D32CBE">
        <w:t>Purpose</w:t>
      </w:r>
      <w:bookmarkEnd w:id="36"/>
      <w:bookmarkEnd w:id="37"/>
    </w:p>
    <w:p w14:paraId="6B50AE4A" w14:textId="77777777" w:rsidR="004B4450" w:rsidRPr="00D32CBE" w:rsidRDefault="004B4450" w:rsidP="00741D1A">
      <w:pPr>
        <w:pStyle w:val="PARAGRAPH"/>
      </w:pPr>
      <w:r w:rsidRPr="00D32CBE">
        <w:t>The purpose of this document is to describe the rules of operation of the IECEx Proficiency Testing Scheme (IECEx PTS), which has been developed in line with International Standard ISO/IEC 17043.</w:t>
      </w:r>
    </w:p>
    <w:p w14:paraId="113B3988" w14:textId="77777777" w:rsidR="004B4450" w:rsidRPr="00D32CBE" w:rsidRDefault="004B4450" w:rsidP="004B4450">
      <w:pPr>
        <w:pStyle w:val="Heading1"/>
        <w:tabs>
          <w:tab w:val="clear" w:pos="360"/>
          <w:tab w:val="num" w:pos="397"/>
        </w:tabs>
        <w:ind w:left="397" w:hanging="397"/>
      </w:pPr>
      <w:bookmarkStart w:id="38" w:name="_Toc105079882"/>
      <w:bookmarkStart w:id="39" w:name="_Toc106267915"/>
      <w:r w:rsidRPr="00D32CBE">
        <w:t>Scope</w:t>
      </w:r>
      <w:bookmarkEnd w:id="38"/>
      <w:bookmarkEnd w:id="39"/>
    </w:p>
    <w:p w14:paraId="281AD892" w14:textId="77777777" w:rsidR="004B4450" w:rsidRPr="00D32CBE" w:rsidRDefault="004B4450" w:rsidP="00741D1A">
      <w:pPr>
        <w:pStyle w:val="PARAGRAPH"/>
      </w:pPr>
      <w:r w:rsidRPr="00D32CBE">
        <w:t>The primary goal of the IECEx PTS is to increase the mutual confidence among the IECEx test laboratories operating within the IECEx System. In support of this goal the IECEx PTS has been designed to improve the consistency and reproducibility of test results.</w:t>
      </w:r>
    </w:p>
    <w:p w14:paraId="28F31B6D" w14:textId="77777777" w:rsidR="004B4450" w:rsidRPr="00D32CBE" w:rsidRDefault="004B4450" w:rsidP="004B4450">
      <w:pPr>
        <w:pStyle w:val="Heading1"/>
        <w:tabs>
          <w:tab w:val="clear" w:pos="360"/>
          <w:tab w:val="num" w:pos="397"/>
        </w:tabs>
        <w:ind w:left="397" w:hanging="397"/>
      </w:pPr>
      <w:bookmarkStart w:id="40" w:name="_Toc105079883"/>
      <w:bookmarkStart w:id="41" w:name="_Toc106267916"/>
      <w:bookmarkStart w:id="42" w:name="_Toc3536700"/>
      <w:r w:rsidRPr="00D32CBE">
        <w:t>Normative references</w:t>
      </w:r>
      <w:bookmarkEnd w:id="40"/>
      <w:bookmarkEnd w:id="41"/>
    </w:p>
    <w:bookmarkEnd w:id="42"/>
    <w:p w14:paraId="116FFBE4" w14:textId="77777777" w:rsidR="004B4450" w:rsidRPr="00D32CBE" w:rsidRDefault="004B4450" w:rsidP="00741D1A">
      <w:pPr>
        <w:pStyle w:val="PARAGRAPH"/>
      </w:pPr>
      <w:r w:rsidRPr="00D32CBE">
        <w:t>The following publications contain provisions which, through reference in this text, constitute modification or additions of this operational document. Where an edition is not specified, the latest published version applies.</w:t>
      </w:r>
    </w:p>
    <w:p w14:paraId="101F24C2" w14:textId="77777777" w:rsidR="004B4450" w:rsidRPr="00D32CBE" w:rsidRDefault="004B4450" w:rsidP="003A4A74">
      <w:pPr>
        <w:pStyle w:val="PARAGRAPH"/>
      </w:pPr>
      <w:r w:rsidRPr="00D32CBE">
        <w:t xml:space="preserve">ISO/IEC 17025:2017, </w:t>
      </w:r>
      <w:r w:rsidRPr="00D32CBE">
        <w:rPr>
          <w:i/>
          <w:iCs/>
        </w:rPr>
        <w:t>General requirements for the competence of testing and calibration laboratories</w:t>
      </w:r>
    </w:p>
    <w:p w14:paraId="15D1F288" w14:textId="77777777" w:rsidR="004B4450" w:rsidRPr="00D32CBE" w:rsidRDefault="004B4450" w:rsidP="003A4A74">
      <w:pPr>
        <w:pStyle w:val="PARAGRAPH"/>
      </w:pPr>
      <w:r w:rsidRPr="00D32CBE">
        <w:t xml:space="preserve">ISO/IEC 17043, </w:t>
      </w:r>
      <w:r w:rsidRPr="00D32CBE">
        <w:rPr>
          <w:i/>
          <w:iCs/>
        </w:rPr>
        <w:t>Conformity assessment – General requirements for proficiency testing</w:t>
      </w:r>
    </w:p>
    <w:p w14:paraId="32520CE5" w14:textId="77777777" w:rsidR="004B4450" w:rsidRPr="00D32CBE" w:rsidRDefault="004B4450" w:rsidP="003A4A74">
      <w:pPr>
        <w:pStyle w:val="PARAGRAPH"/>
      </w:pPr>
      <w:r w:rsidRPr="00D32CBE">
        <w:t xml:space="preserve">ISO 13528, </w:t>
      </w:r>
      <w:r w:rsidRPr="00D32CBE">
        <w:rPr>
          <w:i/>
          <w:iCs/>
        </w:rPr>
        <w:t>Statistical methods for use in proficiency testing by interlaboratory comparison</w:t>
      </w:r>
      <w:r w:rsidRPr="00D32CBE">
        <w:t xml:space="preserve"> </w:t>
      </w:r>
    </w:p>
    <w:p w14:paraId="10C57D98" w14:textId="77777777" w:rsidR="004B4450" w:rsidRPr="00D32CBE" w:rsidRDefault="004B4450" w:rsidP="003A4A74">
      <w:pPr>
        <w:pStyle w:val="PARAGRAPH"/>
      </w:pPr>
      <w:r w:rsidRPr="00D32CBE">
        <w:t xml:space="preserve">IECEx 02, </w:t>
      </w:r>
      <w:r w:rsidRPr="00D32CBE">
        <w:rPr>
          <w:i/>
          <w:iCs/>
        </w:rPr>
        <w:t>IEC System for Certification to Standards relating to Equipment for use in Explosive Atmospheres (IECEx System) – IECEx Certified Equipment Scheme covering equipment for use in explosive atmospheres – Rules of Procedure</w:t>
      </w:r>
    </w:p>
    <w:p w14:paraId="036FDFE1" w14:textId="77777777" w:rsidR="004B4450" w:rsidRPr="00D32CBE" w:rsidRDefault="004B4450" w:rsidP="003A4A74">
      <w:pPr>
        <w:pStyle w:val="PARAGRAPH"/>
      </w:pPr>
      <w:r w:rsidRPr="00D32CBE">
        <w:t xml:space="preserve">IECEx OD 024, </w:t>
      </w:r>
      <w:r w:rsidRPr="00D32CBE">
        <w:rPr>
          <w:i/>
          <w:iCs/>
        </w:rPr>
        <w:t>IECEx rules of procedure covering testing, or witnessing testing at a manufacturer’s, user’s or third party’s facility</w:t>
      </w:r>
      <w:r w:rsidRPr="00D32CBE">
        <w:t xml:space="preserve"> </w:t>
      </w:r>
    </w:p>
    <w:p w14:paraId="75EC5BEE" w14:textId="77777777" w:rsidR="004B4450" w:rsidRPr="00D32CBE" w:rsidRDefault="004B4450" w:rsidP="003A4A74">
      <w:pPr>
        <w:pStyle w:val="PARAGRAPH"/>
      </w:pPr>
      <w:r w:rsidRPr="00D32CBE">
        <w:t xml:space="preserve">IECEx OD 003-2, </w:t>
      </w:r>
      <w:r w:rsidRPr="00D32CBE">
        <w:rPr>
          <w:i/>
          <w:iCs/>
        </w:rPr>
        <w:t>Assessment procedures for IECEx acceptance of applicant Ex Certification Bodies (ExCBs), Ex Testing Laboratories (ExTLs) and Additional Testing Facilities (ATFs) – Part 2: Assessment, surveillance assessment and re-assessment of ExCBs and ExTLs operating in the IECEx 02, IECEx Certified Equipment Scheme</w:t>
      </w:r>
    </w:p>
    <w:p w14:paraId="078FA536" w14:textId="77777777" w:rsidR="004B4450" w:rsidRPr="00D32CBE" w:rsidRDefault="004B4450" w:rsidP="004B4450">
      <w:pPr>
        <w:pStyle w:val="Heading1"/>
        <w:tabs>
          <w:tab w:val="clear" w:pos="360"/>
          <w:tab w:val="num" w:pos="397"/>
        </w:tabs>
        <w:ind w:left="397" w:hanging="397"/>
      </w:pPr>
      <w:bookmarkStart w:id="43" w:name="_Toc105079884"/>
      <w:bookmarkStart w:id="44" w:name="_Toc106267917"/>
      <w:r w:rsidRPr="00D32CBE">
        <w:t>Definitions</w:t>
      </w:r>
      <w:bookmarkEnd w:id="43"/>
      <w:bookmarkEnd w:id="44"/>
    </w:p>
    <w:p w14:paraId="2CC1C3E3" w14:textId="77777777" w:rsidR="004B4450" w:rsidRPr="00D32CBE" w:rsidRDefault="004B4450" w:rsidP="00741D1A">
      <w:pPr>
        <w:pStyle w:val="PARAGRAPH"/>
      </w:pPr>
      <w:r w:rsidRPr="00D32CBE">
        <w:t>For the purpose of this publication, the definitions contained in ISO/IEC 17043 and the following apply:</w:t>
      </w:r>
    </w:p>
    <w:p w14:paraId="2084A8F1" w14:textId="77777777" w:rsidR="004B4450" w:rsidRPr="00D32CBE" w:rsidRDefault="004B4450" w:rsidP="004B4450">
      <w:pPr>
        <w:pStyle w:val="TERM-number"/>
        <w:numPr>
          <w:ilvl w:val="1"/>
          <w:numId w:val="0"/>
        </w:numPr>
        <w:tabs>
          <w:tab w:val="num" w:pos="624"/>
        </w:tabs>
      </w:pPr>
    </w:p>
    <w:p w14:paraId="1C51F859" w14:textId="77777777" w:rsidR="004B4450" w:rsidRPr="00D32CBE" w:rsidRDefault="004B4450" w:rsidP="00A31830">
      <w:pPr>
        <w:pStyle w:val="TERM"/>
      </w:pPr>
      <w:r w:rsidRPr="00D32CBE">
        <w:t>proficiency testing programme</w:t>
      </w:r>
    </w:p>
    <w:p w14:paraId="0FB13D29" w14:textId="77777777" w:rsidR="004B4450" w:rsidRPr="00D32CBE" w:rsidRDefault="004B4450" w:rsidP="00A31830">
      <w:pPr>
        <w:pStyle w:val="TERM-definition"/>
      </w:pPr>
      <w:r w:rsidRPr="00D32CBE">
        <w:t>organization, performance and evaluation of measurements or tests on the same or similar items by two or more laboratories in accordance with predetermined conditions (see also ISO/IEC 17043)</w:t>
      </w:r>
    </w:p>
    <w:p w14:paraId="1D8404AB" w14:textId="77777777" w:rsidR="004B4450" w:rsidRPr="00D32CBE" w:rsidRDefault="004B4450" w:rsidP="004B4450">
      <w:pPr>
        <w:pStyle w:val="TERM-number"/>
        <w:numPr>
          <w:ilvl w:val="1"/>
          <w:numId w:val="0"/>
        </w:numPr>
        <w:tabs>
          <w:tab w:val="num" w:pos="624"/>
        </w:tabs>
      </w:pPr>
    </w:p>
    <w:p w14:paraId="6CB3E57E" w14:textId="77777777" w:rsidR="004B4450" w:rsidRPr="00D32CBE" w:rsidRDefault="004B4450" w:rsidP="00A31830">
      <w:pPr>
        <w:pStyle w:val="TERM"/>
      </w:pPr>
      <w:r w:rsidRPr="00D32CBE">
        <w:t>IECEx test laboratory</w:t>
      </w:r>
    </w:p>
    <w:p w14:paraId="4C77F6A7" w14:textId="77777777" w:rsidR="004B4450" w:rsidRPr="00D32CBE" w:rsidRDefault="004B4450" w:rsidP="00A31830">
      <w:pPr>
        <w:pStyle w:val="TERM-definition"/>
      </w:pPr>
      <w:r w:rsidRPr="00D32CBE">
        <w:t>includes all IECEx ExTLs, IECEx Applicant ExTLs, IECEx Additional Testing Facilities (ATFs) and IECEx Applicant ATFs, as defined in IECEx 02</w:t>
      </w:r>
    </w:p>
    <w:p w14:paraId="313E4374" w14:textId="77777777" w:rsidR="004B4450" w:rsidRPr="00D32CBE" w:rsidRDefault="004B4450" w:rsidP="00A31830">
      <w:pPr>
        <w:pStyle w:val="NOTE"/>
        <w:rPr>
          <w:i/>
          <w:sz w:val="20"/>
          <w:szCs w:val="20"/>
        </w:rPr>
      </w:pPr>
      <w:r w:rsidRPr="00D32CBE">
        <w:t>NOTE</w:t>
      </w:r>
      <w:r w:rsidRPr="00D32CBE">
        <w:t> </w:t>
      </w:r>
      <w:r w:rsidRPr="00D32CBE">
        <w:t>This does not include laboratories operating under the provisions of IECEx OD 024</w:t>
      </w:r>
      <w:r w:rsidRPr="00D32CBE">
        <w:rPr>
          <w:i/>
          <w:sz w:val="20"/>
          <w:szCs w:val="20"/>
        </w:rPr>
        <w:t>.</w:t>
      </w:r>
    </w:p>
    <w:p w14:paraId="3CAE8A5D" w14:textId="77777777" w:rsidR="004B4450" w:rsidRPr="00D32CBE" w:rsidRDefault="004B4450" w:rsidP="004B4450">
      <w:pPr>
        <w:pStyle w:val="TERM-number"/>
        <w:numPr>
          <w:ilvl w:val="1"/>
          <w:numId w:val="0"/>
        </w:numPr>
        <w:tabs>
          <w:tab w:val="num" w:pos="624"/>
        </w:tabs>
      </w:pPr>
    </w:p>
    <w:p w14:paraId="0EFEE7BB" w14:textId="77777777" w:rsidR="004B4450" w:rsidRPr="00D32CBE" w:rsidRDefault="004B4450" w:rsidP="00A31830">
      <w:pPr>
        <w:pStyle w:val="TERM"/>
      </w:pPr>
      <w:r w:rsidRPr="00D32CBE">
        <w:t>Desktop Review Report</w:t>
      </w:r>
    </w:p>
    <w:p w14:paraId="640CB185" w14:textId="77777777" w:rsidR="004B4450" w:rsidRDefault="004B4450" w:rsidP="00A31830">
      <w:pPr>
        <w:pStyle w:val="TERM-definition"/>
        <w:rPr>
          <w:ins w:id="45" w:author="Tim Krause" w:date="2024-08-05T16:09:00Z"/>
        </w:rPr>
      </w:pPr>
      <w:r w:rsidRPr="00D32CBE">
        <w:t xml:space="preserve">Secretariat report provided to the assessors which includes a summary of participation in the IECEx PTS and if the assessor should review the IECEx </w:t>
      </w:r>
      <w:r w:rsidRPr="00D32CBE">
        <w:rPr>
          <w:rFonts w:eastAsia="Arial"/>
          <w:color w:val="000000"/>
        </w:rPr>
        <w:t xml:space="preserve">test laboratory`s </w:t>
      </w:r>
      <w:r w:rsidRPr="00D32CBE">
        <w:t>internal management system which may provide further information on the IECEx test laboratory</w:t>
      </w:r>
      <w:r w:rsidRPr="00D32CBE">
        <w:rPr>
          <w:b/>
        </w:rPr>
        <w:t xml:space="preserve"> </w:t>
      </w:r>
      <w:r w:rsidRPr="00D32CBE">
        <w:t xml:space="preserve">taking corrective </w:t>
      </w:r>
      <w:r w:rsidRPr="00D32CBE">
        <w:lastRenderedPageBreak/>
        <w:t>actions on unsatisfactory results. The secretariat report must not disclose confidential information</w:t>
      </w:r>
    </w:p>
    <w:p w14:paraId="56032B2F" w14:textId="77777777" w:rsidR="004B4450" w:rsidRDefault="004B4450" w:rsidP="004B4450">
      <w:pPr>
        <w:pStyle w:val="TERM-number"/>
        <w:numPr>
          <w:ilvl w:val="1"/>
          <w:numId w:val="0"/>
        </w:numPr>
        <w:tabs>
          <w:tab w:val="num" w:pos="624"/>
        </w:tabs>
        <w:rPr>
          <w:ins w:id="46" w:author="Tim Krause" w:date="2024-08-05T16:10:00Z"/>
        </w:rPr>
      </w:pPr>
    </w:p>
    <w:p w14:paraId="529C8B2E" w14:textId="77777777" w:rsidR="004B4450" w:rsidRDefault="004B4450" w:rsidP="008771DA">
      <w:pPr>
        <w:pStyle w:val="TERM"/>
        <w:rPr>
          <w:ins w:id="47" w:author="Tim Krause" w:date="2024-08-05T16:10:00Z"/>
        </w:rPr>
      </w:pPr>
      <w:ins w:id="48" w:author="Tim Krause" w:date="2024-08-05T16:10:00Z">
        <w:r>
          <w:t>warning signal</w:t>
        </w:r>
      </w:ins>
    </w:p>
    <w:p w14:paraId="5A944D22" w14:textId="77777777" w:rsidR="004B4450" w:rsidRDefault="004B4450" w:rsidP="008771DA">
      <w:pPr>
        <w:pStyle w:val="TERM-definition"/>
        <w:rPr>
          <w:ins w:id="49" w:author="Tim Krause" w:date="2024-08-05T16:12:00Z"/>
        </w:rPr>
      </w:pPr>
      <w:ins w:id="50" w:author="Tim Krause" w:date="2024-08-05T16:10:00Z">
        <w:r>
          <w:t>indication of a need to check the measurement-/testing procedures inter</w:t>
        </w:r>
      </w:ins>
      <w:ins w:id="51" w:author="Tim Krause" w:date="2024-08-05T16:11:00Z">
        <w:r>
          <w:t>nally in case they indicate an emerging or recurrent problem from a proficiency test result</w:t>
        </w:r>
      </w:ins>
    </w:p>
    <w:p w14:paraId="06600100" w14:textId="77777777" w:rsidR="004B4450" w:rsidRDefault="004B4450" w:rsidP="004B4450">
      <w:pPr>
        <w:pStyle w:val="TERM-number"/>
        <w:numPr>
          <w:ilvl w:val="1"/>
          <w:numId w:val="0"/>
        </w:numPr>
        <w:tabs>
          <w:tab w:val="num" w:pos="624"/>
        </w:tabs>
        <w:rPr>
          <w:ins w:id="52" w:author="Tim Krause" w:date="2024-08-05T16:12:00Z"/>
        </w:rPr>
      </w:pPr>
    </w:p>
    <w:p w14:paraId="2C1302D7" w14:textId="77777777" w:rsidR="004B4450" w:rsidRDefault="004B4450" w:rsidP="008771DA">
      <w:pPr>
        <w:pStyle w:val="TERM"/>
        <w:rPr>
          <w:ins w:id="53" w:author="Tim Krause" w:date="2024-08-05T16:12:00Z"/>
        </w:rPr>
      </w:pPr>
      <w:ins w:id="54" w:author="Tim Krause" w:date="2024-08-05T16:12:00Z">
        <w:r>
          <w:t>action signal</w:t>
        </w:r>
      </w:ins>
    </w:p>
    <w:p w14:paraId="7060C187" w14:textId="77777777" w:rsidR="004B4450" w:rsidRPr="008771DA" w:rsidRDefault="004B4450" w:rsidP="008771DA">
      <w:pPr>
        <w:pStyle w:val="TERM-definition"/>
      </w:pPr>
      <w:ins w:id="55" w:author="Tim Krause" w:date="2024-08-05T16:12:00Z">
        <w:r>
          <w:t>indication of a need for corrective action arising from a proficiency test resu</w:t>
        </w:r>
      </w:ins>
      <w:ins w:id="56" w:author="Tim Krause" w:date="2024-08-05T16:13:00Z">
        <w:r>
          <w:t xml:space="preserve">lt </w:t>
        </w:r>
      </w:ins>
    </w:p>
    <w:p w14:paraId="4AED4690" w14:textId="77777777" w:rsidR="004B4450" w:rsidRPr="00D32CBE" w:rsidRDefault="004B4450" w:rsidP="004B4450">
      <w:pPr>
        <w:pStyle w:val="Heading1"/>
        <w:tabs>
          <w:tab w:val="clear" w:pos="360"/>
          <w:tab w:val="num" w:pos="397"/>
        </w:tabs>
        <w:ind w:left="397" w:hanging="397"/>
      </w:pPr>
      <w:bookmarkStart w:id="57" w:name="_Toc394666510"/>
      <w:bookmarkStart w:id="58" w:name="_Toc394652855"/>
      <w:bookmarkStart w:id="59" w:name="_Toc394665186"/>
      <w:bookmarkStart w:id="60" w:name="_Toc394665900"/>
      <w:bookmarkStart w:id="61" w:name="_Toc496801160"/>
      <w:bookmarkStart w:id="62" w:name="_Toc105079885"/>
      <w:bookmarkStart w:id="63" w:name="_Toc106267918"/>
      <w:r w:rsidRPr="00D32CBE">
        <w:t>Abbreviations</w:t>
      </w:r>
      <w:bookmarkEnd w:id="57"/>
      <w:bookmarkEnd w:id="58"/>
      <w:bookmarkEnd w:id="59"/>
      <w:bookmarkEnd w:id="60"/>
      <w:bookmarkEnd w:id="61"/>
      <w:bookmarkEnd w:id="62"/>
      <w:bookmarkEnd w:id="63"/>
    </w:p>
    <w:p w14:paraId="0BB8D928" w14:textId="77777777" w:rsidR="004B4450" w:rsidRPr="00D32CBE" w:rsidRDefault="004B4450" w:rsidP="00FC6379">
      <w:pPr>
        <w:pStyle w:val="ListDash"/>
        <w:numPr>
          <w:ilvl w:val="0"/>
          <w:numId w:val="0"/>
        </w:numPr>
        <w:tabs>
          <w:tab w:val="left" w:pos="1560"/>
        </w:tabs>
        <w:spacing w:before="100"/>
      </w:pPr>
      <w:r w:rsidRPr="00D32CBE">
        <w:t>ATF</w:t>
      </w:r>
      <w:r w:rsidRPr="00D32CBE">
        <w:tab/>
        <w:t>Additional Testing Facility</w:t>
      </w:r>
    </w:p>
    <w:p w14:paraId="4D6F9B03" w14:textId="77777777" w:rsidR="004B4450" w:rsidRPr="00D32CBE" w:rsidRDefault="004B4450" w:rsidP="00FC6379">
      <w:pPr>
        <w:pStyle w:val="ListDash"/>
        <w:numPr>
          <w:ilvl w:val="0"/>
          <w:numId w:val="0"/>
        </w:numPr>
        <w:tabs>
          <w:tab w:val="left" w:pos="1560"/>
        </w:tabs>
      </w:pPr>
      <w:r w:rsidRPr="00D32CBE">
        <w:t>ExMC</w:t>
      </w:r>
      <w:r w:rsidRPr="00D32CBE">
        <w:tab/>
        <w:t>IECEx Management Committee</w:t>
      </w:r>
    </w:p>
    <w:p w14:paraId="4D9AA6DE" w14:textId="77777777" w:rsidR="004B4450" w:rsidRPr="00D32CBE" w:rsidRDefault="004B4450" w:rsidP="00FC6379">
      <w:pPr>
        <w:pStyle w:val="ListDash"/>
        <w:numPr>
          <w:ilvl w:val="0"/>
          <w:numId w:val="0"/>
        </w:numPr>
        <w:tabs>
          <w:tab w:val="left" w:pos="1560"/>
        </w:tabs>
        <w:rPr>
          <w:rFonts w:eastAsia="Arial Unicode MS"/>
        </w:rPr>
      </w:pPr>
      <w:r w:rsidRPr="00D32CBE">
        <w:t>ExTAG</w:t>
      </w:r>
      <w:r w:rsidRPr="00D32CBE">
        <w:rPr>
          <w:rFonts w:eastAsia="Arial Unicode MS"/>
        </w:rPr>
        <w:tab/>
      </w:r>
      <w:r w:rsidRPr="00D32CBE">
        <w:t>IECEx Testing and Assessment Group</w:t>
      </w:r>
    </w:p>
    <w:p w14:paraId="41007840" w14:textId="77777777" w:rsidR="004B4450" w:rsidRPr="00D32CBE" w:rsidRDefault="004B4450" w:rsidP="00FC6379">
      <w:pPr>
        <w:pStyle w:val="ListDash"/>
        <w:numPr>
          <w:ilvl w:val="0"/>
          <w:numId w:val="0"/>
        </w:numPr>
        <w:tabs>
          <w:tab w:val="left" w:pos="1560"/>
        </w:tabs>
        <w:rPr>
          <w:rFonts w:eastAsia="Arial Unicode MS"/>
        </w:rPr>
      </w:pPr>
      <w:r w:rsidRPr="00D32CBE">
        <w:rPr>
          <w:rFonts w:eastAsia="Arial Unicode MS"/>
        </w:rPr>
        <w:t>ExTAG WG</w:t>
      </w:r>
      <w:r w:rsidRPr="00D32CBE">
        <w:rPr>
          <w:rFonts w:eastAsia="Arial Unicode MS"/>
        </w:rPr>
        <w:tab/>
      </w:r>
      <w:r w:rsidRPr="00D32CBE">
        <w:t>ExTAG Working Group</w:t>
      </w:r>
    </w:p>
    <w:p w14:paraId="4A1214C7" w14:textId="77777777" w:rsidR="004B4450" w:rsidRPr="00D32CBE" w:rsidRDefault="004B4450" w:rsidP="00FC6379">
      <w:pPr>
        <w:pStyle w:val="ListDash"/>
        <w:numPr>
          <w:ilvl w:val="0"/>
          <w:numId w:val="0"/>
        </w:numPr>
        <w:tabs>
          <w:tab w:val="left" w:pos="1560"/>
        </w:tabs>
        <w:rPr>
          <w:rFonts w:eastAsia="Arial Unicode MS"/>
        </w:rPr>
      </w:pPr>
      <w:r w:rsidRPr="00D32CBE">
        <w:rPr>
          <w:rFonts w:eastAsia="Arial Unicode MS"/>
        </w:rPr>
        <w:t>ExCB</w:t>
      </w:r>
      <w:r w:rsidRPr="00D32CBE">
        <w:rPr>
          <w:rFonts w:eastAsia="Arial Unicode MS"/>
        </w:rPr>
        <w:tab/>
      </w:r>
      <w:r w:rsidRPr="00D32CBE">
        <w:t>IECEx Certification Body</w:t>
      </w:r>
    </w:p>
    <w:p w14:paraId="32B3F4DB" w14:textId="77777777" w:rsidR="004B4450" w:rsidRPr="00D32CBE" w:rsidRDefault="004B4450" w:rsidP="00FC6379">
      <w:pPr>
        <w:pStyle w:val="ListDash"/>
        <w:numPr>
          <w:ilvl w:val="0"/>
          <w:numId w:val="0"/>
        </w:numPr>
        <w:tabs>
          <w:tab w:val="left" w:pos="1560"/>
        </w:tabs>
      </w:pPr>
      <w:r w:rsidRPr="00D32CBE">
        <w:rPr>
          <w:rFonts w:eastAsia="Arial Unicode MS"/>
        </w:rPr>
        <w:t>ExTL</w:t>
      </w:r>
      <w:r w:rsidRPr="00D32CBE">
        <w:rPr>
          <w:rFonts w:eastAsia="Arial Unicode MS"/>
        </w:rPr>
        <w:tab/>
      </w:r>
      <w:r w:rsidRPr="00D32CBE">
        <w:t>IECEx Testing Laboratory</w:t>
      </w:r>
    </w:p>
    <w:p w14:paraId="3CC531E0" w14:textId="77777777" w:rsidR="004B4450" w:rsidRPr="00D32CBE" w:rsidRDefault="004B4450" w:rsidP="00FC6379">
      <w:pPr>
        <w:pStyle w:val="ListDash"/>
        <w:numPr>
          <w:ilvl w:val="0"/>
          <w:numId w:val="0"/>
        </w:numPr>
        <w:tabs>
          <w:tab w:val="left" w:pos="1560"/>
        </w:tabs>
      </w:pPr>
      <w:r w:rsidRPr="00D32CBE">
        <w:rPr>
          <w:rFonts w:eastAsia="Arial Unicode MS"/>
        </w:rPr>
        <w:t xml:space="preserve">IECEx PTS </w:t>
      </w:r>
      <w:r w:rsidRPr="00D32CBE">
        <w:rPr>
          <w:rFonts w:eastAsia="Arial Unicode MS"/>
        </w:rPr>
        <w:tab/>
      </w:r>
      <w:r w:rsidRPr="00D32CBE">
        <w:t>IECEx Proficiency Testing Scheme</w:t>
      </w:r>
    </w:p>
    <w:p w14:paraId="741740AE" w14:textId="77777777" w:rsidR="004B4450" w:rsidRPr="00D32CBE" w:rsidRDefault="004B4450" w:rsidP="00FC6379">
      <w:pPr>
        <w:pStyle w:val="ListDash"/>
        <w:numPr>
          <w:ilvl w:val="0"/>
          <w:numId w:val="0"/>
        </w:numPr>
        <w:tabs>
          <w:tab w:val="left" w:pos="1560"/>
        </w:tabs>
      </w:pPr>
      <w:r w:rsidRPr="00D32CBE">
        <w:rPr>
          <w:rFonts w:eastAsia="Arial Unicode MS"/>
        </w:rPr>
        <w:t>DTR</w:t>
      </w:r>
      <w:r w:rsidRPr="00D32CBE">
        <w:rPr>
          <w:rFonts w:eastAsia="Arial Unicode MS"/>
        </w:rPr>
        <w:tab/>
      </w:r>
      <w:r w:rsidRPr="00D32CBE">
        <w:t>Desktop Review Report</w:t>
      </w:r>
    </w:p>
    <w:p w14:paraId="3B19390A" w14:textId="77777777" w:rsidR="004B4450" w:rsidRPr="00D32CBE" w:rsidRDefault="004B4450" w:rsidP="00FC6379">
      <w:pPr>
        <w:pStyle w:val="ListDash"/>
        <w:numPr>
          <w:ilvl w:val="0"/>
          <w:numId w:val="0"/>
        </w:numPr>
        <w:tabs>
          <w:tab w:val="left" w:pos="1560"/>
        </w:tabs>
      </w:pPr>
      <w:r w:rsidRPr="00D32CBE">
        <w:rPr>
          <w:rFonts w:eastAsia="Arial Unicode MS"/>
        </w:rPr>
        <w:t>PTP</w:t>
      </w:r>
      <w:r w:rsidRPr="00D32CBE">
        <w:rPr>
          <w:rFonts w:eastAsia="Arial Unicode MS"/>
        </w:rPr>
        <w:tab/>
      </w:r>
      <w:r w:rsidRPr="00D32CBE">
        <w:t>Proficiency Testing Programme</w:t>
      </w:r>
    </w:p>
    <w:p w14:paraId="51AE08C7" w14:textId="77777777" w:rsidR="004B4450" w:rsidRPr="00D32CBE" w:rsidRDefault="004B4450" w:rsidP="00FC6379">
      <w:pPr>
        <w:pStyle w:val="ListDash"/>
        <w:numPr>
          <w:ilvl w:val="0"/>
          <w:numId w:val="0"/>
        </w:numPr>
        <w:tabs>
          <w:tab w:val="left" w:pos="1560"/>
        </w:tabs>
        <w:spacing w:after="200"/>
      </w:pPr>
      <w:r w:rsidRPr="00D32CBE">
        <w:rPr>
          <w:rFonts w:eastAsia="Arial Unicode MS"/>
        </w:rPr>
        <w:t>TCD</w:t>
      </w:r>
      <w:r w:rsidRPr="00D32CBE">
        <w:rPr>
          <w:rFonts w:eastAsia="Arial Unicode MS"/>
        </w:rPr>
        <w:tab/>
      </w:r>
      <w:r w:rsidRPr="00D32CBE">
        <w:t>Technical Capability Document</w:t>
      </w:r>
    </w:p>
    <w:p w14:paraId="1C939376" w14:textId="77777777" w:rsidR="004B4450" w:rsidRPr="00D32CBE" w:rsidRDefault="004B4450" w:rsidP="004B4450">
      <w:pPr>
        <w:pStyle w:val="Heading1"/>
        <w:tabs>
          <w:tab w:val="clear" w:pos="360"/>
          <w:tab w:val="num" w:pos="397"/>
        </w:tabs>
        <w:ind w:left="397" w:hanging="397"/>
        <w:rPr>
          <w:sz w:val="20"/>
        </w:rPr>
      </w:pPr>
      <w:bookmarkStart w:id="64" w:name="_Toc105079886"/>
      <w:bookmarkStart w:id="65" w:name="_Toc106267919"/>
      <w:r w:rsidRPr="00D32CBE">
        <w:t>Participation</w:t>
      </w:r>
      <w:bookmarkEnd w:id="64"/>
      <w:bookmarkEnd w:id="65"/>
    </w:p>
    <w:p w14:paraId="648CCF2F" w14:textId="77777777" w:rsidR="004B4450" w:rsidRPr="00D32CBE" w:rsidRDefault="004B4450" w:rsidP="00741D1A">
      <w:pPr>
        <w:pStyle w:val="PARAGRAPH"/>
      </w:pPr>
      <w:r w:rsidRPr="00D32CBE">
        <w:t xml:space="preserve">In accordance with IECEx ExMC Decision 2014/53 and IECEx 02, participation in the IECEx PTS is mandatory for all the IECEx </w:t>
      </w:r>
      <w:r w:rsidRPr="00D32CBE">
        <w:rPr>
          <w:rFonts w:eastAsia="Arial"/>
          <w:color w:val="000000"/>
        </w:rPr>
        <w:t>test laboratories</w:t>
      </w:r>
      <w:r w:rsidRPr="00D32CBE">
        <w:t>, as defined in Clause 4 of this operational document</w:t>
      </w:r>
      <w:r w:rsidRPr="00D32CBE" w:rsidDel="008F1AD4">
        <w:t>.</w:t>
      </w:r>
      <w:r w:rsidRPr="00D32CBE">
        <w:t xml:space="preserve"> Laboratory participation is according to their scope of application and/or of their scope of acceptance in the IECEx System and is a condition for continued acceptance.</w:t>
      </w:r>
    </w:p>
    <w:p w14:paraId="08F53C8F" w14:textId="77777777" w:rsidR="004B4450" w:rsidRPr="00D32CBE" w:rsidRDefault="004B4450" w:rsidP="00741D1A">
      <w:pPr>
        <w:pStyle w:val="PARAGRAPH"/>
      </w:pPr>
      <w:r w:rsidRPr="00D32CBE">
        <w:t>Applicant ExTLs and applicant ATFs are required to demonstrate their capability to satisfy the testing in recent proficiency testing programmes. This will be satisfied by the body becoming involved as early as possible with the PTS once they have identified their intention to become an ExTL or ATF. Evidence of their results from these programmes can then be considered during the assessment according to IECEx OD 003-2 and may lead to a reduction in time needed to witness testing during the initial assessment and each five-year re-assessment.</w:t>
      </w:r>
    </w:p>
    <w:p w14:paraId="4320DE70" w14:textId="77777777" w:rsidR="004B4450" w:rsidRPr="00D32CBE" w:rsidRDefault="004B4450" w:rsidP="00741D1A">
      <w:pPr>
        <w:pStyle w:val="PARAGRAPH"/>
      </w:pPr>
      <w:r w:rsidRPr="00D32CBE">
        <w:t>As a minimum, the applicants shall be enrolled in all current programmes relevant to their scope of application.</w:t>
      </w:r>
    </w:p>
    <w:p w14:paraId="5F025A22" w14:textId="77777777" w:rsidR="004B4450" w:rsidRPr="00D32CBE" w:rsidRDefault="004B4450" w:rsidP="00741D1A">
      <w:pPr>
        <w:pStyle w:val="PARAGRAPH"/>
      </w:pPr>
      <w:r w:rsidRPr="00D32CBE">
        <w:t>Where an applicant has not completed recent programmes (typically the last two rounds of programmes) prior to application, the following options are available:</w:t>
      </w:r>
    </w:p>
    <w:p w14:paraId="7848B652" w14:textId="77777777" w:rsidR="004B4450" w:rsidRPr="00D32CBE" w:rsidRDefault="004B4450" w:rsidP="00741D1A">
      <w:pPr>
        <w:pStyle w:val="ListNumber"/>
      </w:pPr>
      <w:r w:rsidRPr="00D32CBE">
        <w:t>complete earlier programmes relevant to their scope of application, where such programmes are still available</w:t>
      </w:r>
    </w:p>
    <w:p w14:paraId="18875E2E" w14:textId="77777777" w:rsidR="004B4450" w:rsidRPr="00D32CBE" w:rsidRDefault="004B4450" w:rsidP="00741D1A">
      <w:pPr>
        <w:pStyle w:val="ListNumber"/>
        <w:numPr>
          <w:ilvl w:val="0"/>
          <w:numId w:val="0"/>
        </w:numPr>
      </w:pPr>
      <w:r w:rsidRPr="00D32CBE">
        <w:t>and/or</w:t>
      </w:r>
    </w:p>
    <w:p w14:paraId="1C34BDE4" w14:textId="77777777" w:rsidR="004B4450" w:rsidRPr="00D32CBE" w:rsidRDefault="004B4450" w:rsidP="00741D1A">
      <w:pPr>
        <w:pStyle w:val="ListNumber"/>
      </w:pPr>
      <w:r w:rsidRPr="00D32CBE">
        <w:t>during the initial assessment, demonstrate appropriate results on artefacts from past programmes</w:t>
      </w:r>
    </w:p>
    <w:p w14:paraId="2E6589A1" w14:textId="77777777" w:rsidR="004B4450" w:rsidRPr="00D32CBE" w:rsidRDefault="004B4450" w:rsidP="00A31830">
      <w:pPr>
        <w:pStyle w:val="NOTE"/>
      </w:pPr>
      <w:r w:rsidRPr="00D32CBE">
        <w:t>NOTE 1</w:t>
      </w:r>
      <w:r w:rsidRPr="00D32CBE">
        <w:t> </w:t>
      </w:r>
      <w:r w:rsidRPr="00D32CBE">
        <w:t xml:space="preserve">Such artefacts may be artefacts obtained from the IECEx PTS Provider, on loan from other bodies or manufactured according to the specification of the artefacts in the PTS documentation. </w:t>
      </w:r>
    </w:p>
    <w:p w14:paraId="085DA901" w14:textId="77777777" w:rsidR="004B4450" w:rsidRPr="00D32CBE" w:rsidRDefault="004B4450" w:rsidP="00A31830">
      <w:pPr>
        <w:pStyle w:val="NOTE"/>
      </w:pPr>
      <w:r w:rsidRPr="00D32CBE">
        <w:t>NOTE 2</w:t>
      </w:r>
      <w:r w:rsidRPr="00D32CBE">
        <w:t> </w:t>
      </w:r>
      <w:r w:rsidRPr="00D32CBE">
        <w:t>Option 2 above can be expected to result in additional assessment time.</w:t>
      </w:r>
    </w:p>
    <w:p w14:paraId="0C2931BB" w14:textId="77777777" w:rsidR="004B4450" w:rsidRPr="00D32CBE" w:rsidRDefault="004B4450" w:rsidP="00A31830">
      <w:pPr>
        <w:pStyle w:val="NOTE"/>
      </w:pPr>
      <w:bookmarkStart w:id="66" w:name="_Hlk75510901"/>
      <w:r w:rsidRPr="00D32CBE">
        <w:t>NOTE 3</w:t>
      </w:r>
      <w:bookmarkEnd w:id="66"/>
      <w:r w:rsidRPr="00D32CBE">
        <w:t> </w:t>
      </w:r>
      <w:r w:rsidRPr="00D32CBE">
        <w:t>It is anticipated the bodies will have prior/current involvement in IECEx or similar proficiency testing schemes to satisfy the requirements of ISO/IEC 17025.</w:t>
      </w:r>
    </w:p>
    <w:p w14:paraId="23658669" w14:textId="77777777" w:rsidR="004B4450" w:rsidRPr="00D32CBE" w:rsidRDefault="004B4450" w:rsidP="00741D1A">
      <w:pPr>
        <w:pStyle w:val="PARAGRAPH"/>
      </w:pPr>
      <w:r w:rsidRPr="00D32CBE">
        <w:lastRenderedPageBreak/>
        <w:t xml:space="preserve">IECEx test laboratories that need to borrow or rent measurement equipment to perform a specific test of a programme must still participate in the programme and submit the results for their test sample to the IECEx PTS Provider. </w:t>
      </w:r>
    </w:p>
    <w:p w14:paraId="08E23BD2" w14:textId="77777777" w:rsidR="004B4450" w:rsidRPr="00D32CBE" w:rsidRDefault="004B4450" w:rsidP="00741D1A">
      <w:pPr>
        <w:pStyle w:val="PARAGRAPH"/>
      </w:pPr>
      <w:r w:rsidRPr="00D32CBE">
        <w:t>IECEx test laboratories that subcontract the entire test (permitted for a test without an asterisk in TCD) must still participate in the programme and submit the results for their test sample to the IECEx PTS Provider unless the laboratory to which the test was subcontracted is itself an IECEx testing laboratory that also participates in the same programme.</w:t>
      </w:r>
    </w:p>
    <w:p w14:paraId="6A1D9A50" w14:textId="77777777" w:rsidR="004B4450" w:rsidRPr="00D32CBE" w:rsidRDefault="004B4450" w:rsidP="00741D1A">
      <w:pPr>
        <w:pStyle w:val="PARAGRAPH"/>
      </w:pPr>
      <w:r w:rsidRPr="00D32CBE">
        <w:t>Costs incurred by borrowing, renting or subcontracting are to be covered by the IECEx testing laboratory.</w:t>
      </w:r>
    </w:p>
    <w:p w14:paraId="0CB5E3A8" w14:textId="77777777" w:rsidR="004B4450" w:rsidRPr="00D32CBE" w:rsidRDefault="004B4450" w:rsidP="00741D1A">
      <w:pPr>
        <w:pStyle w:val="PARAGRAPH"/>
      </w:pPr>
      <w:r w:rsidRPr="00D32CBE">
        <w:t>In the event of unsatisfactory results in previous programmes, an IECEx test laboratory may be required to repeat a test round of a previous programme in addition to the current test rounds of the current programmes.</w:t>
      </w:r>
    </w:p>
    <w:p w14:paraId="38EB496C" w14:textId="77777777" w:rsidR="004B4450" w:rsidRPr="00D32CBE" w:rsidRDefault="004B4450" w:rsidP="00741D1A">
      <w:pPr>
        <w:pStyle w:val="PARAGRAPH"/>
      </w:pPr>
      <w:r w:rsidRPr="00D32CBE">
        <w:t>The number of programmes to take place each year shall be decided by the ExTAG with the maximum number of new programmes limited to two for every two-year cycle. Repeated programmes also require ExTAG approval.</w:t>
      </w:r>
    </w:p>
    <w:p w14:paraId="356C8036" w14:textId="77777777" w:rsidR="004B4450" w:rsidRPr="00D32CBE" w:rsidRDefault="004B4450" w:rsidP="00741D1A">
      <w:pPr>
        <w:pStyle w:val="PARAGRAPH"/>
      </w:pPr>
      <w:r w:rsidRPr="00D32CBE">
        <w:t xml:space="preserve">During the regular programme cycle (two-year cycle), the IECEx </w:t>
      </w:r>
      <w:r w:rsidRPr="00D32CBE">
        <w:rPr>
          <w:rFonts w:eastAsia="Arial"/>
          <w:color w:val="000000"/>
        </w:rPr>
        <w:t xml:space="preserve">test laboratories </w:t>
      </w:r>
      <w:r w:rsidRPr="00D32CBE">
        <w:t>shall complete the programmes. If a laboratory performs previous programmes, the programmes must be completed within three months of receiving the test samples.</w:t>
      </w:r>
    </w:p>
    <w:p w14:paraId="1E7F7880" w14:textId="77777777" w:rsidR="004B4450" w:rsidRPr="00D32CBE" w:rsidRDefault="004B4450" w:rsidP="00741D1A">
      <w:pPr>
        <w:pStyle w:val="PARAGRAPH"/>
      </w:pPr>
      <w:r w:rsidRPr="00D32CBE">
        <w:t>A programme is considered complete when the tests have been performed by the IECEx test laboratory, the results have been transmitted to the IECEx PTS Provider, and the report has been issued by the IECEx PTS Provider.</w:t>
      </w:r>
    </w:p>
    <w:p w14:paraId="1B3E9B06" w14:textId="77777777" w:rsidR="004B4450" w:rsidRPr="00D32CBE" w:rsidRDefault="004B4450" w:rsidP="00741D1A">
      <w:pPr>
        <w:pStyle w:val="PARAGRAPH"/>
      </w:pPr>
      <w:r w:rsidRPr="00D32CBE">
        <w:t>Each programme will identify the relevant IEC Standards within the scope of the IECEx Certified Equipment Scheme to which it applies.</w:t>
      </w:r>
    </w:p>
    <w:p w14:paraId="4BCDE476" w14:textId="77777777" w:rsidR="004B4450" w:rsidRPr="00D32CBE" w:rsidRDefault="004B4450" w:rsidP="00741D1A">
      <w:pPr>
        <w:pStyle w:val="PARAGRAPH"/>
      </w:pPr>
      <w:r w:rsidRPr="00D32CBE">
        <w:t>The IECEx Secretariat shall ensure that each accepted IECEx test laboratory participates in the applicable programmes that fall within the scope of acceptance of the laboratory.</w:t>
      </w:r>
    </w:p>
    <w:p w14:paraId="34C24DF2" w14:textId="77777777" w:rsidR="004B4450" w:rsidRPr="00D32CBE" w:rsidRDefault="004B4450" w:rsidP="00741D1A">
      <w:pPr>
        <w:pStyle w:val="PARAGRAPH"/>
      </w:pPr>
      <w:r w:rsidRPr="00D32CBE">
        <w:t>The participation of all IECEx test laboratories shall be monitored by the IECEx Secretariat with the support of the IECEx PTS Provider.</w:t>
      </w:r>
    </w:p>
    <w:p w14:paraId="1D3516E8" w14:textId="77777777" w:rsidR="004B4450" w:rsidRPr="00D32CBE" w:rsidRDefault="004B4450" w:rsidP="00741D1A">
      <w:pPr>
        <w:pStyle w:val="PARAGRAPH"/>
      </w:pPr>
      <w:r w:rsidRPr="00D32CBE">
        <w:t>Evidence of participation in the IECEx PTS, completion of all applicable programmes and summary of the findings, shall form part of the input for the initial, a mid-term or re-assessment audit.</w:t>
      </w:r>
    </w:p>
    <w:p w14:paraId="18BC7B87" w14:textId="77777777" w:rsidR="004B4450" w:rsidRPr="00D32CBE" w:rsidRDefault="004B4450" w:rsidP="00A31830">
      <w:pPr>
        <w:pStyle w:val="NOTE"/>
      </w:pPr>
      <w:r w:rsidRPr="00D32CBE">
        <w:t>NOTE</w:t>
      </w:r>
      <w:r w:rsidRPr="00D32CBE">
        <w:t> </w:t>
      </w:r>
      <w:r w:rsidRPr="00D32CBE">
        <w:t>Although the purpose of a mid-term surveillance assessment is to carry out a technical review of IECEx Certification files and the related ExTRs and QARs for technical integrity, completeness and compliance with IECEx Rules and Operational Documents, it should also be used to discuss any concerns with the IECEx test laboratory, such as unsatisfactory programme results.</w:t>
      </w:r>
    </w:p>
    <w:p w14:paraId="11DBBB32" w14:textId="77777777" w:rsidR="004B4450" w:rsidRPr="00D32CBE" w:rsidRDefault="004B4450" w:rsidP="004B4450">
      <w:pPr>
        <w:pStyle w:val="Heading1"/>
        <w:tabs>
          <w:tab w:val="clear" w:pos="360"/>
          <w:tab w:val="num" w:pos="397"/>
        </w:tabs>
        <w:ind w:left="397" w:hanging="397"/>
      </w:pPr>
      <w:bookmarkStart w:id="67" w:name="_Toc105079887"/>
      <w:bookmarkStart w:id="68" w:name="_Toc106267920"/>
      <w:r w:rsidRPr="00D32CBE">
        <w:t>IECEx PTS Provider</w:t>
      </w:r>
      <w:bookmarkEnd w:id="67"/>
      <w:bookmarkEnd w:id="68"/>
    </w:p>
    <w:p w14:paraId="35A915C7" w14:textId="77777777" w:rsidR="004B4450" w:rsidRPr="00D32CBE" w:rsidRDefault="004B4450" w:rsidP="00741D1A">
      <w:pPr>
        <w:pStyle w:val="PARAGRAPH"/>
      </w:pPr>
      <w:r w:rsidRPr="00D32CBE">
        <w:t>The programmes are coordinated and processed by an IECEx PTS Provider that is independent of the participating testing laboratories and operates in coordination with ExTAG Working Group 10, Proficiency Testing (ExTAG WG 10).</w:t>
      </w:r>
    </w:p>
    <w:p w14:paraId="32B53801" w14:textId="77777777" w:rsidR="004B4450" w:rsidRPr="00D32CBE" w:rsidRDefault="004B4450" w:rsidP="00741D1A">
      <w:pPr>
        <w:pStyle w:val="PARAGRAPH"/>
      </w:pPr>
      <w:r w:rsidRPr="00D32CBE">
        <w:t>IECEx PTS Providers will be determined by the IECEx ExMC on recommendations from ExTAG WG 10 via ExTAG.</w:t>
      </w:r>
    </w:p>
    <w:p w14:paraId="6D32477E" w14:textId="77777777" w:rsidR="004B4450" w:rsidRPr="00D32CBE" w:rsidRDefault="004B4450" w:rsidP="00741D1A">
      <w:pPr>
        <w:pStyle w:val="PARAGRAPH"/>
      </w:pPr>
      <w:r w:rsidRPr="00D32CBE">
        <w:t xml:space="preserve">The competence of the IECEx PTS Provider shall be demonstrated by assessment. The general competence, efficiency, experience, familiarity with the relevant standards used for the programmes as well as compliance with ISO/IEC 17043 shall be assessed. </w:t>
      </w:r>
    </w:p>
    <w:p w14:paraId="3CED9167" w14:textId="77777777" w:rsidR="004B4450" w:rsidRPr="00D32CBE" w:rsidRDefault="004B4450" w:rsidP="00741D1A">
      <w:pPr>
        <w:pStyle w:val="PARAGRAPH"/>
      </w:pPr>
      <w:r w:rsidRPr="00D32CBE">
        <w:t xml:space="preserve">Accreditation by a recognized national accreditation body, where existing, shall be considered. </w:t>
      </w:r>
    </w:p>
    <w:p w14:paraId="00EFF42A" w14:textId="77777777" w:rsidR="004B4450" w:rsidRPr="00D32CBE" w:rsidRDefault="004B4450" w:rsidP="00741D1A">
      <w:pPr>
        <w:pStyle w:val="PARAGRAPH"/>
      </w:pPr>
      <w:r w:rsidRPr="00D32CBE">
        <w:t xml:space="preserve">The ExMC shall decide upon the extent of the assessment that is necessary (considering the period of new programmes). Assessors approved by the ExMC shall carry out the assessment. The IECEx Executive Secretary appoints the assessment team to conduct the assessment of the IECEx PTS Provider. Assessors with prior experience in the field of proficiency testing and </w:t>
      </w:r>
      <w:r w:rsidRPr="00D32CBE">
        <w:lastRenderedPageBreak/>
        <w:t xml:space="preserve">whose knowledge of standards is current should be used. The IECEx PTS Provider shall be given the opportunity to agree on the assessors chosen to carry out an assessment. </w:t>
      </w:r>
    </w:p>
    <w:p w14:paraId="10769746" w14:textId="77777777" w:rsidR="004B4450" w:rsidRPr="00D32CBE" w:rsidRDefault="004B4450" w:rsidP="00741D1A">
      <w:pPr>
        <w:pStyle w:val="PARAGRAPH"/>
      </w:pPr>
      <w:r w:rsidRPr="00D32CBE">
        <w:t xml:space="preserve">The IECEx PTS Provider to be assessed shall express its willingness to pay the professional fees of the assessors, the amount to be decided by the ExMC, and the reasonable travelling and living expenses arising from the assessment. An estimate of these expenses shall be provided to the IECEx PTS Provider in advance and agreed by the IECEx PTS Provider. </w:t>
      </w:r>
    </w:p>
    <w:p w14:paraId="30960BC2" w14:textId="77777777" w:rsidR="004B4450" w:rsidRPr="00D32CBE" w:rsidRDefault="004B4450" w:rsidP="00741D1A">
      <w:pPr>
        <w:pStyle w:val="PARAGRAPH"/>
      </w:pPr>
      <w:r w:rsidRPr="00D32CBE">
        <w:t>After the assessment, the IECEx Secretariat shall be given the documentation that supports the findings of the assessment and how any issues have been resolved.</w:t>
      </w:r>
    </w:p>
    <w:p w14:paraId="074DE0B8" w14:textId="77777777" w:rsidR="004B4450" w:rsidRPr="00D32CBE" w:rsidRDefault="004B4450" w:rsidP="00741D1A">
      <w:pPr>
        <w:pStyle w:val="PARAGRAPH"/>
      </w:pPr>
      <w:r w:rsidRPr="00D32CBE">
        <w:t xml:space="preserve">IECEx PTS Providers shall be capable of developing and operating programmes for all IEC 60079 series of standards and selected standards from the ISO 80079 series. </w:t>
      </w:r>
    </w:p>
    <w:p w14:paraId="51B29665" w14:textId="77777777" w:rsidR="004B4450" w:rsidRPr="00D32CBE" w:rsidRDefault="004B4450" w:rsidP="00741D1A">
      <w:pPr>
        <w:pStyle w:val="PARAGRAPH"/>
      </w:pPr>
      <w:r w:rsidRPr="00D32CBE">
        <w:t xml:space="preserve">To ensure continuity of the effectiveness of operation of the IECEx PTS, IECEx PTS Providers shall provide annual reports to the ExTAG and the IECEx Secretariat on activities, programme results and any issues arising that may have an impact on the effectiveness of the IECEx PTS. </w:t>
      </w:r>
    </w:p>
    <w:p w14:paraId="4B4094F1" w14:textId="77777777" w:rsidR="004B4450" w:rsidRPr="00D32CBE" w:rsidRDefault="004B4450" w:rsidP="004B4450">
      <w:pPr>
        <w:pStyle w:val="Heading1"/>
        <w:tabs>
          <w:tab w:val="clear" w:pos="360"/>
          <w:tab w:val="num" w:pos="397"/>
        </w:tabs>
        <w:ind w:left="397" w:hanging="397"/>
      </w:pPr>
      <w:bookmarkStart w:id="69" w:name="_Toc105079888"/>
      <w:bookmarkStart w:id="70" w:name="_Toc106267921"/>
      <w:r w:rsidRPr="00D32CBE">
        <w:t>Selection of programmes</w:t>
      </w:r>
      <w:bookmarkEnd w:id="69"/>
      <w:bookmarkEnd w:id="70"/>
    </w:p>
    <w:p w14:paraId="079EC775" w14:textId="77777777" w:rsidR="004B4450" w:rsidRPr="00D32CBE" w:rsidRDefault="004B4450" w:rsidP="00741D1A">
      <w:pPr>
        <w:pStyle w:val="PARAGRAPH"/>
      </w:pPr>
      <w:r w:rsidRPr="00D32CBE">
        <w:t>Suggestions for programmes can be made by the IECEx PTS Provider based on questionnaires circulated under all the IECEx test laboratories, by proposals of the ExTAG WG 10 or by other experts. The IECEx PTS Provider shall then take a decision on the programmes to provide, taking those suggestions and any recommendations by ExTAG into account.</w:t>
      </w:r>
    </w:p>
    <w:p w14:paraId="7156882D" w14:textId="77777777" w:rsidR="004B4450" w:rsidRPr="00D32CBE" w:rsidRDefault="004B4450" w:rsidP="00741D1A">
      <w:pPr>
        <w:pStyle w:val="PARAGRAPH"/>
      </w:pPr>
      <w:r w:rsidRPr="00D32CBE">
        <w:t xml:space="preserve">All related costs (IECEx PTS Provider costs, in-house costs for the test laboratory staff, etc.) shall be estimated and compiled for consideration. After agreement by ExTAG the IECEx PTS Provider shall implement the programmes and request IECEx </w:t>
      </w:r>
      <w:r w:rsidRPr="00D32CBE">
        <w:rPr>
          <w:rFonts w:eastAsia="Arial"/>
          <w:color w:val="000000"/>
        </w:rPr>
        <w:t xml:space="preserve">test laboratories </w:t>
      </w:r>
      <w:r w:rsidRPr="00D32CBE">
        <w:t xml:space="preserve">for participation. The IECEx PTS Provider shall ensure that all available programmes can be performed by any IECEx test laboratory at any time. In case previous programmes must be closed (for example, due to instability of test samples, new programme versions, etc.), the IECEx PTS Provider shall report this information to the IECEx </w:t>
      </w:r>
      <w:r w:rsidRPr="00D32CBE">
        <w:rPr>
          <w:rFonts w:eastAsia="Arial"/>
          <w:color w:val="000000"/>
        </w:rPr>
        <w:t>test laboratories</w:t>
      </w:r>
      <w:r w:rsidRPr="00D32CBE">
        <w:t>, ExTAG and the IECEx Secretariat.</w:t>
      </w:r>
    </w:p>
    <w:p w14:paraId="1FB31ACA" w14:textId="77777777" w:rsidR="004B4450" w:rsidRPr="00D32CBE" w:rsidRDefault="004B4450" w:rsidP="004B4450">
      <w:pPr>
        <w:pStyle w:val="Heading1"/>
        <w:tabs>
          <w:tab w:val="clear" w:pos="360"/>
          <w:tab w:val="num" w:pos="397"/>
        </w:tabs>
        <w:ind w:left="397" w:hanging="397"/>
      </w:pPr>
      <w:bookmarkStart w:id="71" w:name="_Toc105079889"/>
      <w:bookmarkStart w:id="72" w:name="_Toc106267922"/>
      <w:r w:rsidRPr="00D32CBE">
        <w:t>Programme management</w:t>
      </w:r>
      <w:bookmarkEnd w:id="71"/>
      <w:bookmarkEnd w:id="72"/>
    </w:p>
    <w:p w14:paraId="35177559" w14:textId="77777777" w:rsidR="004B4450" w:rsidRPr="00D32CBE" w:rsidRDefault="004B4450" w:rsidP="00741D1A">
      <w:pPr>
        <w:pStyle w:val="PARAGRAPH"/>
      </w:pPr>
      <w:r w:rsidRPr="00D32CBE">
        <w:t xml:space="preserve">The IECEx Secretariat role is to assist the IECEx PTS including the activities of the IECEx PTS Provider ensuring that all IECEx </w:t>
      </w:r>
      <w:r w:rsidRPr="00D32CBE">
        <w:rPr>
          <w:rFonts w:eastAsia="Arial"/>
          <w:color w:val="000000"/>
        </w:rPr>
        <w:t>test laboratories</w:t>
      </w:r>
      <w:r w:rsidRPr="00D32CBE">
        <w:t xml:space="preserve"> participate in the IECEx PTS. </w:t>
      </w:r>
    </w:p>
    <w:p w14:paraId="5FFDB97D" w14:textId="77777777" w:rsidR="004B4450" w:rsidRPr="00D32CBE" w:rsidRDefault="004B4450" w:rsidP="00741D1A">
      <w:pPr>
        <w:pStyle w:val="PARAGRAPH"/>
      </w:pPr>
      <w:r w:rsidRPr="00D32CBE">
        <w:t xml:space="preserve">The IECEx PTS Provider sends out the details for each programme to the IECEx </w:t>
      </w:r>
      <w:r w:rsidRPr="00D32CBE">
        <w:rPr>
          <w:rFonts w:eastAsia="Arial"/>
          <w:color w:val="000000"/>
        </w:rPr>
        <w:t>test laboratories</w:t>
      </w:r>
      <w:r w:rsidRPr="00D32CBE">
        <w:t xml:space="preserve"> in advance. </w:t>
      </w:r>
    </w:p>
    <w:p w14:paraId="23C1C84E" w14:textId="77777777" w:rsidR="004B4450" w:rsidRPr="00D32CBE" w:rsidRDefault="004B4450" w:rsidP="00741D1A">
      <w:pPr>
        <w:pStyle w:val="PARAGRAPH"/>
      </w:pPr>
      <w:r w:rsidRPr="00D32CBE">
        <w:t>Each IECEx test laboratory shall acknowledge its willingness to participate in individual programmes to the IECEx PTS Provider. This acknowledgement shall be made directly to the IECEx PTS Provider in writing prior to the sample shipping date provided with the programme details. Annex A provides an example of the informative template for participation registration.</w:t>
      </w:r>
    </w:p>
    <w:p w14:paraId="5C2E0E48" w14:textId="77777777" w:rsidR="004B4450" w:rsidRPr="00D32CBE" w:rsidRDefault="004B4450" w:rsidP="00741D1A">
      <w:pPr>
        <w:pStyle w:val="PARAGRAPH"/>
      </w:pPr>
      <w:r w:rsidRPr="00D32CBE">
        <w:t xml:space="preserve">The IECEx PTS Provider supplies the IECEx Secretariat with a list of IECEx </w:t>
      </w:r>
      <w:r w:rsidRPr="00D32CBE">
        <w:rPr>
          <w:rFonts w:eastAsia="Arial"/>
          <w:color w:val="000000"/>
        </w:rPr>
        <w:t xml:space="preserve">test laboratories </w:t>
      </w:r>
      <w:r w:rsidRPr="00D32CBE">
        <w:t xml:space="preserve">that have registered for each programme to enable a check if all IECEx </w:t>
      </w:r>
      <w:r w:rsidRPr="00D32CBE">
        <w:rPr>
          <w:rFonts w:eastAsia="Arial"/>
          <w:color w:val="000000"/>
        </w:rPr>
        <w:t>test laboratories</w:t>
      </w:r>
      <w:r w:rsidRPr="00D32CBE" w:rsidDel="00015B0B">
        <w:t xml:space="preserve"> </w:t>
      </w:r>
      <w:r w:rsidRPr="00D32CBE">
        <w:t>in scope of the relevant programme have registered.</w:t>
      </w:r>
    </w:p>
    <w:p w14:paraId="6DE6D7F7" w14:textId="77777777" w:rsidR="004B4450" w:rsidRPr="00D32CBE" w:rsidRDefault="004B4450" w:rsidP="00741D1A">
      <w:pPr>
        <w:pStyle w:val="PARAGRAPH"/>
      </w:pPr>
      <w:r w:rsidRPr="00D32CBE">
        <w:t xml:space="preserve">This operational document is intended to fulfil part of the IECEx Certified Equipment Scheme Rules and the IECEx Secretariat shall follow up with IECEx </w:t>
      </w:r>
      <w:r w:rsidRPr="00D32CBE">
        <w:rPr>
          <w:rFonts w:eastAsia="Arial"/>
          <w:color w:val="000000"/>
        </w:rPr>
        <w:t>test laboratories</w:t>
      </w:r>
      <w:r w:rsidRPr="00D32CBE" w:rsidDel="00FC5D9D">
        <w:t xml:space="preserve"> </w:t>
      </w:r>
      <w:r w:rsidRPr="00D32CBE">
        <w:t>that are required to participate but have not registered.</w:t>
      </w:r>
    </w:p>
    <w:p w14:paraId="4BF80994" w14:textId="77777777" w:rsidR="004B4450" w:rsidRPr="00D32CBE" w:rsidRDefault="004B4450" w:rsidP="00741D1A">
      <w:pPr>
        <w:pStyle w:val="PARAGRAPH"/>
      </w:pPr>
      <w:r w:rsidRPr="00D32CBE">
        <w:t>The IECEx PTS Provider prepares the test samples and first subjects them to a round of homogeneity tests at a competent testing laboratory. The homogeneity test laboratory is chosen by the IECEx PTS Provider, if necessary, in consultation with ExTAG WG 10.</w:t>
      </w:r>
    </w:p>
    <w:p w14:paraId="05944D82" w14:textId="77777777" w:rsidR="004B4450" w:rsidRPr="00D32CBE" w:rsidRDefault="004B4450" w:rsidP="00741D1A">
      <w:pPr>
        <w:pStyle w:val="PARAGRAPH"/>
      </w:pPr>
      <w:r w:rsidRPr="00D32CBE">
        <w:t>The IECEx PTS Provider sends out the detailed instructions and samples, then collects and analyzes the results.</w:t>
      </w:r>
    </w:p>
    <w:p w14:paraId="256E266E" w14:textId="77777777" w:rsidR="004B4450" w:rsidRPr="00D32CBE" w:rsidRDefault="004B4450" w:rsidP="00741D1A">
      <w:pPr>
        <w:pStyle w:val="PARAGRAPH"/>
      </w:pPr>
      <w:r w:rsidRPr="00D32CBE">
        <w:t xml:space="preserve">The data analysis and evaluation of the results from the IECEx </w:t>
      </w:r>
      <w:r w:rsidRPr="00D32CBE">
        <w:rPr>
          <w:rFonts w:eastAsia="Arial"/>
          <w:color w:val="000000"/>
        </w:rPr>
        <w:t>test laboratories</w:t>
      </w:r>
      <w:r w:rsidRPr="00D32CBE" w:rsidDel="007C0D2B">
        <w:t xml:space="preserve"> </w:t>
      </w:r>
      <w:r w:rsidRPr="00D32CBE">
        <w:t>shall be performed by the IECEx PTS Provider in accordance with ISO/IEC 17043 and ISO 13528.</w:t>
      </w:r>
    </w:p>
    <w:p w14:paraId="0DC51844" w14:textId="77777777" w:rsidR="004B4450" w:rsidRPr="00D32CBE" w:rsidRDefault="004B4450" w:rsidP="00741D1A">
      <w:pPr>
        <w:pStyle w:val="PARAGRAPH"/>
      </w:pPr>
      <w:r w:rsidRPr="00D32CBE">
        <w:lastRenderedPageBreak/>
        <w:t>Based on this, the IECEx PTS Provider completes the reports (participants are anonymous and publicly identified only by a code), circulates them to ExTAG WG 10 for information, and issues the reports to the participating laboratories. Only the participants and the IECEx Secretariat shall be provided with the anonymization codes by the IECEx PTS Provider.</w:t>
      </w:r>
    </w:p>
    <w:p w14:paraId="5D40950F" w14:textId="77777777" w:rsidR="004B4450" w:rsidRPr="00D32CBE" w:rsidRDefault="004B4450" w:rsidP="00741D1A">
      <w:pPr>
        <w:pStyle w:val="PARAGRAPH"/>
      </w:pPr>
      <w:r w:rsidRPr="00D32CBE">
        <w:t xml:space="preserve">A test round consists of two phases (Phase I and Phase II). </w:t>
      </w:r>
    </w:p>
    <w:p w14:paraId="11A34EAC" w14:textId="77777777" w:rsidR="004B4450" w:rsidRPr="00D32CBE" w:rsidRDefault="004B4450" w:rsidP="00741D1A">
      <w:pPr>
        <w:pStyle w:val="PARAGRAPH"/>
      </w:pPr>
      <w:r w:rsidRPr="00D32CBE">
        <w:t xml:space="preserve">In Phase I, the IECEx </w:t>
      </w:r>
      <w:r w:rsidRPr="00D32CBE">
        <w:rPr>
          <w:rFonts w:eastAsia="Arial"/>
          <w:color w:val="000000"/>
        </w:rPr>
        <w:t>test laboratories</w:t>
      </w:r>
      <w:r w:rsidRPr="00D32CBE">
        <w:t xml:space="preserve"> perform the tests and transmit the results to the IECEx PTS Provider. The IECEx PTS Provider evaluates the results and publishes the interim report. In addition to the evaluated results, the interim report contains initial aspects for discussion and interpretation. </w:t>
      </w:r>
    </w:p>
    <w:p w14:paraId="410DD761" w14:textId="77777777" w:rsidR="004B4450" w:rsidRPr="00D32CBE" w:rsidRDefault="004B4450" w:rsidP="00741D1A">
      <w:pPr>
        <w:pStyle w:val="PARAGRAPH"/>
      </w:pPr>
      <w:r w:rsidRPr="00D32CBE">
        <w:t xml:space="preserve">Phase I is followed by the workshops (see Clause 16) assigned to the programmes. </w:t>
      </w:r>
    </w:p>
    <w:p w14:paraId="4B0C753C" w14:textId="77777777" w:rsidR="004B4450" w:rsidRPr="00D32CBE" w:rsidRDefault="004B4450" w:rsidP="00741D1A">
      <w:pPr>
        <w:pStyle w:val="PARAGRAPH"/>
      </w:pPr>
      <w:r w:rsidRPr="00D32CBE">
        <w:t xml:space="preserve">Phase I and the workshops are followed by Phase II (improvement loop). In this phase the IECEx </w:t>
      </w:r>
      <w:r w:rsidRPr="00D32CBE">
        <w:rPr>
          <w:rFonts w:eastAsia="Arial"/>
          <w:color w:val="000000"/>
        </w:rPr>
        <w:t>test laboratories</w:t>
      </w:r>
      <w:r w:rsidRPr="00D32CBE">
        <w:t xml:space="preserve"> can repeat their tests if they are not satisfied with their results from Phase I. The new results are then used to create the final report. If the IECEx </w:t>
      </w:r>
      <w:r w:rsidRPr="00D32CBE">
        <w:rPr>
          <w:rFonts w:eastAsia="Arial"/>
          <w:color w:val="000000"/>
        </w:rPr>
        <w:t>test laboratories</w:t>
      </w:r>
      <w:r w:rsidRPr="00D32CBE">
        <w:t xml:space="preserve"> are satisfied with their Phase I results, they do not need repeat the Phase II tests. In this case, the results obtained in Phase I are used for the final report. </w:t>
      </w:r>
    </w:p>
    <w:p w14:paraId="37FA6633" w14:textId="77777777" w:rsidR="004B4450" w:rsidRPr="00D32CBE" w:rsidRDefault="004B4450" w:rsidP="00741D1A">
      <w:pPr>
        <w:pStyle w:val="PARAGRAPH"/>
      </w:pPr>
      <w:r w:rsidRPr="00D32CBE">
        <w:t>The final report is the decisive report for the assessment of the performance of the laboratories (unsatisfactory performance/results) and is the basis for the List of Laboratories with warning/action signals.</w:t>
      </w:r>
    </w:p>
    <w:p w14:paraId="1C2F7F7B" w14:textId="77777777" w:rsidR="004B4450" w:rsidRPr="00D32CBE" w:rsidRDefault="004B4450" w:rsidP="00741D1A">
      <w:pPr>
        <w:pStyle w:val="PARAGRAPH"/>
      </w:pPr>
      <w:r w:rsidRPr="00D32CBE">
        <w:t>An overview and description of the IECEx PTS structure and the programme design can be found in Annex B.</w:t>
      </w:r>
    </w:p>
    <w:p w14:paraId="653A5A10" w14:textId="77777777" w:rsidR="004B4450" w:rsidRPr="00D32CBE" w:rsidRDefault="004B4450" w:rsidP="004B4450">
      <w:pPr>
        <w:pStyle w:val="Heading1"/>
        <w:tabs>
          <w:tab w:val="clear" w:pos="360"/>
          <w:tab w:val="num" w:pos="397"/>
        </w:tabs>
        <w:ind w:left="397" w:hanging="397"/>
      </w:pPr>
      <w:bookmarkStart w:id="73" w:name="_Toc105079890"/>
      <w:bookmarkStart w:id="74" w:name="_Toc106267923"/>
      <w:r w:rsidRPr="00D32CBE">
        <w:t>Programme results</w:t>
      </w:r>
      <w:bookmarkEnd w:id="73"/>
      <w:bookmarkEnd w:id="74"/>
    </w:p>
    <w:p w14:paraId="0A9E037D" w14:textId="77777777" w:rsidR="004B4450" w:rsidRPr="00D32CBE" w:rsidRDefault="004B4450" w:rsidP="00741D1A">
      <w:pPr>
        <w:pStyle w:val="PARAGRAPH"/>
      </w:pPr>
      <w:r w:rsidRPr="00D32CBE">
        <w:t xml:space="preserve">The confidentiality of results of individual laboratories is essential. </w:t>
      </w:r>
    </w:p>
    <w:p w14:paraId="6AF8868F" w14:textId="77777777" w:rsidR="004B4450" w:rsidRPr="00D32CBE" w:rsidRDefault="004B4450" w:rsidP="00741D1A">
      <w:pPr>
        <w:pStyle w:val="PARAGRAPH"/>
      </w:pPr>
      <w:r w:rsidRPr="00D32CBE">
        <w:t xml:space="preserve">The IECEx PTS Provider communicates the results only to the individual IECEx </w:t>
      </w:r>
      <w:r w:rsidRPr="00D32CBE">
        <w:rPr>
          <w:rFonts w:eastAsia="Arial"/>
          <w:color w:val="000000"/>
        </w:rPr>
        <w:t>test laboratories</w:t>
      </w:r>
      <w:r w:rsidRPr="00D32CBE" w:rsidDel="007C0903">
        <w:t xml:space="preserve"> </w:t>
      </w:r>
      <w:r w:rsidRPr="00D32CBE">
        <w:t xml:space="preserve">and to the IECEx Secretariat. If requested by the IECEx Secretariat the IECEx PTS Provider provides a summary report about the performance of IECEx </w:t>
      </w:r>
      <w:r w:rsidRPr="00D32CBE">
        <w:rPr>
          <w:rFonts w:eastAsia="Arial"/>
          <w:color w:val="000000"/>
        </w:rPr>
        <w:t xml:space="preserve">test laboratories </w:t>
      </w:r>
      <w:r w:rsidRPr="00D32CBE">
        <w:t xml:space="preserve">to the IECEx Secretariat (see Clause 11). In preparation of an initial, mid-term or re-assessment the IECEx Secretariat provides the following information to assessment teams: </w:t>
      </w:r>
    </w:p>
    <w:p w14:paraId="5B4F05F9" w14:textId="77777777" w:rsidR="004B4450" w:rsidRPr="00D32CBE" w:rsidRDefault="004B4450" w:rsidP="004B4450">
      <w:pPr>
        <w:pStyle w:val="ListNumber"/>
        <w:numPr>
          <w:ilvl w:val="0"/>
          <w:numId w:val="22"/>
        </w:numPr>
      </w:pPr>
      <w:r w:rsidRPr="00D32CBE">
        <w:t xml:space="preserve">that individual IECEx </w:t>
      </w:r>
      <w:r w:rsidRPr="00D32CBE">
        <w:rPr>
          <w:rFonts w:eastAsia="Arial"/>
          <w:color w:val="000000"/>
        </w:rPr>
        <w:t xml:space="preserve">test laboratories </w:t>
      </w:r>
      <w:r w:rsidRPr="00D32CBE">
        <w:t xml:space="preserve">have participated in the programmes relevant to the scope of their application; and a) or b) below as appropriate </w:t>
      </w:r>
    </w:p>
    <w:p w14:paraId="01A4FC33" w14:textId="77777777" w:rsidR="004B4450" w:rsidRPr="00D32CBE" w:rsidRDefault="004B4450" w:rsidP="00741D1A">
      <w:pPr>
        <w:pStyle w:val="ListNumber"/>
      </w:pPr>
      <w:r w:rsidRPr="00D32CBE">
        <w:t xml:space="preserve">the results of an individual IECEx test laboratory suggests that they are in line with results obtained from other IECEx </w:t>
      </w:r>
      <w:r w:rsidRPr="00D32CBE">
        <w:rPr>
          <w:rFonts w:eastAsia="Arial"/>
          <w:color w:val="000000"/>
        </w:rPr>
        <w:t>test laboratories</w:t>
      </w:r>
      <w:r w:rsidRPr="00D32CBE" w:rsidDel="008469A4">
        <w:t xml:space="preserve"> </w:t>
      </w:r>
      <w:r w:rsidRPr="00D32CBE">
        <w:t xml:space="preserve">in the programmes; or </w:t>
      </w:r>
    </w:p>
    <w:p w14:paraId="316BE2BB" w14:textId="77777777" w:rsidR="004B4450" w:rsidRPr="00D32CBE" w:rsidRDefault="004B4450" w:rsidP="00741D1A">
      <w:pPr>
        <w:pStyle w:val="ListNumber"/>
      </w:pPr>
      <w:r w:rsidRPr="00D32CBE">
        <w:t xml:space="preserve">the results of an individual IECEx test laboratory suggests that there may be issues that the assessment team should look at closely during their assessment. </w:t>
      </w:r>
    </w:p>
    <w:p w14:paraId="12E5EE3D" w14:textId="77777777" w:rsidR="004B4450" w:rsidRPr="00D21712" w:rsidRDefault="004B4450" w:rsidP="00741D1A">
      <w:pPr>
        <w:pStyle w:val="PARAGRAPH"/>
      </w:pPr>
      <w:r w:rsidRPr="00D32CBE">
        <w:t>The individual IECEx test laboratory</w:t>
      </w:r>
      <w:r w:rsidRPr="00D32CBE" w:rsidDel="001C2888">
        <w:t xml:space="preserve"> </w:t>
      </w:r>
      <w:r w:rsidRPr="00D32CBE">
        <w:t>may discuss its results with the IECEx assessment team or national accreditation bodies who may ask separately for the results of the programmes. It is not permitted to publish detailed programme results. Only general information about results of prog</w:t>
      </w:r>
      <w:r w:rsidRPr="00D21712">
        <w:t xml:space="preserve">rammes may be published. </w:t>
      </w:r>
    </w:p>
    <w:p w14:paraId="19F15206" w14:textId="77777777" w:rsidR="004B4450" w:rsidRPr="00D21712" w:rsidRDefault="004B4450" w:rsidP="004B4450">
      <w:pPr>
        <w:pStyle w:val="Heading1"/>
        <w:tabs>
          <w:tab w:val="clear" w:pos="360"/>
          <w:tab w:val="num" w:pos="397"/>
        </w:tabs>
        <w:ind w:left="397" w:hanging="397"/>
      </w:pPr>
      <w:bookmarkStart w:id="75" w:name="_Toc105079891"/>
      <w:bookmarkStart w:id="76" w:name="_Toc106267924"/>
      <w:r w:rsidRPr="00D21712">
        <w:t>Programme reports</w:t>
      </w:r>
      <w:bookmarkEnd w:id="75"/>
      <w:bookmarkEnd w:id="76"/>
    </w:p>
    <w:p w14:paraId="59E46052" w14:textId="77777777" w:rsidR="004B4450" w:rsidRPr="00D32CBE" w:rsidRDefault="004B4450" w:rsidP="00741D1A">
      <w:pPr>
        <w:pStyle w:val="PARAGRAPH"/>
      </w:pPr>
      <w:r w:rsidRPr="00D21712">
        <w:t>The programme reports shall be prepared and distributed by the IECEx PTS Provider according to th</w:t>
      </w:r>
      <w:r w:rsidRPr="00D32CBE">
        <w:t>e requirements of ISO/IEC 17043. The programme reports include the following:</w:t>
      </w:r>
    </w:p>
    <w:p w14:paraId="29500B76" w14:textId="77777777" w:rsidR="004B4450" w:rsidRPr="00D32CBE" w:rsidRDefault="004B4450" w:rsidP="00741D1A">
      <w:pPr>
        <w:pStyle w:val="ListBullet"/>
      </w:pPr>
      <w:r w:rsidRPr="00D32CBE">
        <w:t>Status of Participants Report</w:t>
      </w:r>
    </w:p>
    <w:p w14:paraId="7ED46B9B" w14:textId="77777777" w:rsidR="004B4450" w:rsidRPr="00D32CBE" w:rsidRDefault="004B4450" w:rsidP="00741D1A">
      <w:pPr>
        <w:pStyle w:val="ListBullet"/>
      </w:pPr>
      <w:r w:rsidRPr="00D32CBE">
        <w:t>Participants Results Summary Report (Interim &amp; Final Report)</w:t>
      </w:r>
    </w:p>
    <w:p w14:paraId="36310CED" w14:textId="77777777" w:rsidR="004B4450" w:rsidRPr="00D32CBE" w:rsidRDefault="004B4450" w:rsidP="00741D1A">
      <w:pPr>
        <w:pStyle w:val="ListBullet"/>
      </w:pPr>
      <w:r w:rsidRPr="00D32CBE">
        <w:t>List of Laboratories with warning/action signals (if used in the programme)</w:t>
      </w:r>
    </w:p>
    <w:p w14:paraId="12C99E11" w14:textId="77777777" w:rsidR="004B4450" w:rsidRPr="00D32CBE" w:rsidRDefault="004B4450" w:rsidP="00741D1A">
      <w:pPr>
        <w:pStyle w:val="ListBullet"/>
      </w:pPr>
      <w:r w:rsidRPr="00D32CBE">
        <w:t xml:space="preserve">Additional information/report regarding an IECEx test laboratory’s performance for a certain programme (if requested by the IECEx Secretariat) </w:t>
      </w:r>
    </w:p>
    <w:p w14:paraId="5BC1ADF8" w14:textId="77777777" w:rsidR="004B4450" w:rsidRPr="00D32CBE" w:rsidRDefault="004B4450" w:rsidP="00741D1A">
      <w:pPr>
        <w:pStyle w:val="PARAGRAPH"/>
        <w:rPr>
          <w:sz w:val="22"/>
          <w:szCs w:val="22"/>
        </w:rPr>
      </w:pPr>
      <w:r w:rsidRPr="00D32CBE">
        <w:lastRenderedPageBreak/>
        <w:t>In addition to programme reports, a separate report shall be prepared on an individual IECEx test laboratory about the overall performance of all programmes performed by the laboratory. This would be for the purposes of an initial, mid-term or re-assessment.</w:t>
      </w:r>
    </w:p>
    <w:p w14:paraId="303BDAFC" w14:textId="77777777" w:rsidR="004B4450" w:rsidRPr="00D32CBE" w:rsidRDefault="004B4450" w:rsidP="00741D1A">
      <w:pPr>
        <w:pStyle w:val="PARAGRAPH"/>
      </w:pPr>
      <w:r w:rsidRPr="00D32CBE">
        <w:t>The Secretariat shall prepare a Desktop Review Report (DTR) as per Clause 10 for the assessment team in time for them to take it into account when preparing their assessment plan.</w:t>
      </w:r>
    </w:p>
    <w:p w14:paraId="034CD1DD" w14:textId="77777777" w:rsidR="004B4450" w:rsidRPr="00D32CBE" w:rsidRDefault="004B4450" w:rsidP="004B4450">
      <w:pPr>
        <w:pStyle w:val="Heading1"/>
        <w:tabs>
          <w:tab w:val="clear" w:pos="360"/>
          <w:tab w:val="num" w:pos="397"/>
        </w:tabs>
        <w:ind w:left="397" w:hanging="397"/>
      </w:pPr>
      <w:bookmarkStart w:id="77" w:name="_Toc105079892"/>
      <w:bookmarkStart w:id="78" w:name="_Toc106267925"/>
      <w:r w:rsidRPr="00D32CBE">
        <w:t>Unsatisfactory performance/results</w:t>
      </w:r>
      <w:bookmarkEnd w:id="77"/>
      <w:bookmarkEnd w:id="78"/>
    </w:p>
    <w:p w14:paraId="351BB65F" w14:textId="77777777" w:rsidR="004B4450" w:rsidRDefault="004B4450" w:rsidP="000E2BF4">
      <w:pPr>
        <w:pStyle w:val="PARAGRAPH"/>
        <w:rPr>
          <w:ins w:id="79" w:author="Tim Krause" w:date="2024-08-05T16:18:00Z"/>
        </w:rPr>
      </w:pPr>
      <w:ins w:id="80" w:author="Tim Krause" w:date="2024-08-05T16:17:00Z">
        <w:r w:rsidRPr="00D32CBE">
          <w:t xml:space="preserve">On receipt of the “unsatisfactory results” notification </w:t>
        </w:r>
        <w:r>
          <w:t xml:space="preserve">due to an action signal </w:t>
        </w:r>
        <w:r w:rsidRPr="00D32CBE">
          <w:t>from the IECEx PTS Provider, the individual IECEx test laboratory shall register this as a matter requiring attention in accordance with their quality management procedures. Action signal reports from the IECEx PTS Provider shall initiate the preparation of a corrective action plan by the IECEx test laboratory. This corrective action plan should consider seeking assistance from the IECEx PTS Provider.</w:t>
        </w:r>
      </w:ins>
    </w:p>
    <w:p w14:paraId="03301F01" w14:textId="77777777" w:rsidR="004B4450" w:rsidRPr="00D32CBE" w:rsidRDefault="004B4450" w:rsidP="000E2BF4">
      <w:pPr>
        <w:pStyle w:val="PARAGRAPH"/>
        <w:rPr>
          <w:ins w:id="81" w:author="Tim Krause" w:date="2024-08-05T16:17:00Z"/>
        </w:rPr>
      </w:pPr>
      <w:ins w:id="82" w:author="Tim Krause" w:date="2024-08-05T16:26:00Z">
        <w:r>
          <w:t xml:space="preserve">An </w:t>
        </w:r>
      </w:ins>
      <w:ins w:id="83" w:author="Tim Krause" w:date="2024-08-05T16:39:00Z">
        <w:r>
          <w:t>“</w:t>
        </w:r>
      </w:ins>
      <w:ins w:id="84" w:author="Tim Krause" w:date="2024-08-05T16:26:00Z">
        <w:r>
          <w:t>unsatisfactory</w:t>
        </w:r>
      </w:ins>
      <w:ins w:id="85" w:author="Tim Krause" w:date="2024-08-05T16:18:00Z">
        <w:r>
          <w:t xml:space="preserve"> result” notification due </w:t>
        </w:r>
      </w:ins>
      <w:ins w:id="86" w:author="Tim Krause" w:date="2024-08-05T16:19:00Z">
        <w:r>
          <w:t>to a warning signal does not require a specific corrective action plan from the IECEx test laboratory.</w:t>
        </w:r>
      </w:ins>
    </w:p>
    <w:p w14:paraId="68220E3A" w14:textId="77777777" w:rsidR="004B4450" w:rsidRPr="00D32CBE" w:rsidRDefault="004B4450" w:rsidP="00741D1A">
      <w:pPr>
        <w:pStyle w:val="PARAGRAPH"/>
      </w:pPr>
      <w:r w:rsidRPr="00D32CBE">
        <w:t>On receipt of the List of Laboratories with warning/action signals report by the IECEx PTS Provider, the Secretariat will file this for future reference</w:t>
      </w:r>
      <w:ins w:id="87" w:author="Tim Krause" w:date="2024-08-05T16:20:00Z">
        <w:r>
          <w:t xml:space="preserve"> when preparing DTRs.</w:t>
        </w:r>
      </w:ins>
      <w:r w:rsidRPr="00D32CBE">
        <w:t xml:space="preserve"> </w:t>
      </w:r>
      <w:ins w:id="88" w:author="Tim Krause" w:date="2024-08-05T16:20:00Z">
        <w:r>
          <w:t>W</w:t>
        </w:r>
      </w:ins>
      <w:del w:id="89" w:author="Tim Krause" w:date="2024-08-05T16:20:00Z">
        <w:r w:rsidRPr="00D32CBE" w:rsidDel="00C36305">
          <w:delText>so w</w:delText>
        </w:r>
      </w:del>
      <w:r w:rsidRPr="00D32CBE">
        <w:t xml:space="preserve">hen the DTR is prepared for the initial, mid-term or re-assessment it will include a comment that the assessor shall review the </w:t>
      </w:r>
      <w:del w:id="90" w:author="Tim Krause" w:date="2024-08-05T16:21:00Z">
        <w:r w:rsidRPr="00D32CBE" w:rsidDel="00C36305">
          <w:delText xml:space="preserve">ExTLs </w:delText>
        </w:r>
      </w:del>
      <w:ins w:id="91" w:author="Tim Krause" w:date="2024-08-05T16:21:00Z">
        <w:r>
          <w:t>IECEx test laboratory`s</w:t>
        </w:r>
        <w:r w:rsidRPr="00D32CBE">
          <w:t xml:space="preserve"> </w:t>
        </w:r>
      </w:ins>
      <w:r w:rsidRPr="00D32CBE">
        <w:t xml:space="preserve">quality management procedures, which </w:t>
      </w:r>
      <w:del w:id="92" w:author="Tim Krause" w:date="2024-08-05T16:31:00Z">
        <w:r w:rsidRPr="00D32CBE" w:rsidDel="00B71025">
          <w:delText xml:space="preserve">should </w:delText>
        </w:r>
      </w:del>
      <w:ins w:id="93" w:author="Tim Krause" w:date="2024-08-05T16:31:00Z">
        <w:r>
          <w:t>shall</w:t>
        </w:r>
        <w:r w:rsidRPr="00D32CBE">
          <w:t xml:space="preserve"> </w:t>
        </w:r>
      </w:ins>
      <w:r w:rsidRPr="00D32CBE">
        <w:t>address any unsatisfactory performance results</w:t>
      </w:r>
      <w:ins w:id="94" w:author="Tim Krause" w:date="2024-08-05T16:21:00Z">
        <w:r>
          <w:t xml:space="preserve"> as a result of action signals togeth</w:t>
        </w:r>
      </w:ins>
      <w:ins w:id="95" w:author="Tim Krause" w:date="2024-08-05T16:22:00Z">
        <w:r>
          <w:t>er</w:t>
        </w:r>
      </w:ins>
      <w:r w:rsidRPr="00D32CBE">
        <w:t xml:space="preserve"> with corrective action plans.</w:t>
      </w:r>
    </w:p>
    <w:p w14:paraId="7D88AEFF" w14:textId="77777777" w:rsidR="004B4450" w:rsidRPr="00D32CBE" w:rsidDel="000E2BF4" w:rsidRDefault="004B4450" w:rsidP="00741D1A">
      <w:pPr>
        <w:pStyle w:val="PARAGRAPH"/>
        <w:rPr>
          <w:del w:id="96" w:author="Tim Krause" w:date="2024-08-05T16:17:00Z"/>
        </w:rPr>
      </w:pPr>
      <w:del w:id="97" w:author="Tim Krause" w:date="2024-08-05T16:17:00Z">
        <w:r w:rsidRPr="00D32CBE" w:rsidDel="000E2BF4">
          <w:delText>On receipt of the “unsatisfactory results” notification from the IECEx PTS Provider, the individual IECEx test laboratory shall register this as a matter requiring attention in accordance with their quality management procedures. Action signal reports from the IECEx PTS Provider shall initiate the preparation of a corrective action plan by the IECEx test laboratory. This corrective action plan should consider seeking assistance from the IECEx PTS Provider.</w:delText>
        </w:r>
      </w:del>
    </w:p>
    <w:p w14:paraId="7FAE5B01" w14:textId="77777777" w:rsidR="004B4450" w:rsidRPr="00D32CBE" w:rsidRDefault="004B4450" w:rsidP="00A31830">
      <w:pPr>
        <w:pStyle w:val="NOTE"/>
        <w:rPr>
          <w:szCs w:val="20"/>
        </w:rPr>
      </w:pPr>
      <w:r w:rsidRPr="00D32CBE">
        <w:t>NOTE</w:t>
      </w:r>
      <w:r w:rsidRPr="00D32CBE">
        <w:t> </w:t>
      </w:r>
      <w:r w:rsidRPr="00D32CBE">
        <w:t xml:space="preserve">Test results can appear in many forms, spanning a wide range of data types and underlying statistical distributions. The statistical methods used to analyze and evaluate the results need to be appropriate for each situation. The analysis and evaluation </w:t>
      </w:r>
      <w:del w:id="98" w:author="Tim Krause" w:date="2024-08-05T16:22:00Z">
        <w:r w:rsidRPr="00D32CBE" w:rsidDel="00C36305">
          <w:delText xml:space="preserve">shall </w:delText>
        </w:r>
      </w:del>
      <w:ins w:id="99" w:author="Tim Krause" w:date="2024-08-05T16:22:00Z">
        <w:r>
          <w:t>should</w:t>
        </w:r>
        <w:r w:rsidRPr="00D32CBE">
          <w:t xml:space="preserve"> </w:t>
        </w:r>
      </w:ins>
      <w:r w:rsidRPr="00D32CBE">
        <w:t xml:space="preserve">be performed by the IECEx PTS Provider in accordance </w:t>
      </w:r>
      <w:del w:id="100" w:author="Tim Krause" w:date="2024-08-05T16:22:00Z">
        <w:r w:rsidRPr="00D32CBE" w:rsidDel="00C36305">
          <w:delText>to</w:delText>
        </w:r>
      </w:del>
      <w:ins w:id="101" w:author="Tim Krause" w:date="2024-08-05T16:22:00Z">
        <w:r w:rsidRPr="00D32CBE">
          <w:t>with</w:t>
        </w:r>
      </w:ins>
      <w:r w:rsidRPr="00D32CBE">
        <w:t xml:space="preserve"> ISO/IEC 17043 and ISO 13528. In some cases, due to the test method to be used or the non-physical measured variables, etc., no evaluation in the form of warning/action signals can be performed. In such cases, the IECEx PTS Provider </w:t>
      </w:r>
      <w:del w:id="102" w:author="Tim Krause" w:date="2024-08-05T16:22:00Z">
        <w:r w:rsidRPr="00D32CBE" w:rsidDel="00C36305">
          <w:delText xml:space="preserve">shall </w:delText>
        </w:r>
      </w:del>
      <w:ins w:id="103" w:author="Tim Krause" w:date="2024-08-05T16:22:00Z">
        <w:r>
          <w:t>should</w:t>
        </w:r>
        <w:r w:rsidRPr="00D32CBE">
          <w:t xml:space="preserve"> </w:t>
        </w:r>
      </w:ins>
      <w:r w:rsidRPr="00D32CBE">
        <w:t>define other applicable evaluation criteria. If this is also not possible, the IECEx PTS Provider should identify the reasons for this and offer suggestions for improving the situation (for example, adaptation/</w:t>
      </w:r>
      <w:r w:rsidRPr="00D32CBE">
        <w:br/>
        <w:t>improvement of the applied test methods, improvement measures to increase the comparability of the results, etc.).</w:t>
      </w:r>
    </w:p>
    <w:p w14:paraId="5EE624A1" w14:textId="77777777" w:rsidR="004B4450" w:rsidRPr="00D32CBE" w:rsidRDefault="004B4450" w:rsidP="004B4450">
      <w:pPr>
        <w:pStyle w:val="Heading1"/>
        <w:tabs>
          <w:tab w:val="clear" w:pos="360"/>
          <w:tab w:val="num" w:pos="397"/>
        </w:tabs>
        <w:ind w:left="397" w:hanging="397"/>
      </w:pPr>
      <w:bookmarkStart w:id="104" w:name="_Toc105079893"/>
      <w:bookmarkStart w:id="105" w:name="_Toc106267926"/>
      <w:r w:rsidRPr="00D32CBE">
        <w:t>Outliers</w:t>
      </w:r>
      <w:bookmarkEnd w:id="104"/>
      <w:bookmarkEnd w:id="105"/>
    </w:p>
    <w:p w14:paraId="3E182AA7" w14:textId="77777777" w:rsidR="004B4450" w:rsidRPr="00D32CBE" w:rsidRDefault="004B4450" w:rsidP="00741D1A">
      <w:pPr>
        <w:pStyle w:val="PARAGRAPH"/>
      </w:pPr>
      <w:r w:rsidRPr="00D32CBE">
        <w:t>The IECEx PTS Provider shall limit the influence of outliers on summary statistics by use of robust statistical methods or appropriate tests to detect statistical outliers in accordance with ISO 13528.</w:t>
      </w:r>
    </w:p>
    <w:p w14:paraId="40290D4D" w14:textId="77777777" w:rsidR="004B4450" w:rsidRPr="00D32CBE" w:rsidRDefault="004B4450" w:rsidP="00741D1A">
      <w:pPr>
        <w:pStyle w:val="PARAGRAPH"/>
      </w:pPr>
      <w:r w:rsidRPr="00D32CBE">
        <w:t xml:space="preserve">Individual IECEx test laboratories may be informed of outliers, for example, if there are obvious errors in data transmission (number shifts, etc.) or other inadvertent errors. </w:t>
      </w:r>
    </w:p>
    <w:p w14:paraId="01F02B80" w14:textId="77777777" w:rsidR="004B4450" w:rsidRPr="00D32CBE" w:rsidRDefault="004B4450" w:rsidP="004B4450">
      <w:pPr>
        <w:pStyle w:val="Heading1"/>
        <w:tabs>
          <w:tab w:val="clear" w:pos="360"/>
          <w:tab w:val="num" w:pos="397"/>
        </w:tabs>
        <w:ind w:left="397" w:hanging="397"/>
      </w:pPr>
      <w:bookmarkStart w:id="106" w:name="_Toc105079894"/>
      <w:bookmarkStart w:id="107" w:name="_Toc106267927"/>
      <w:r w:rsidRPr="00D32CBE">
        <w:t>Appeal by the laboratory</w:t>
      </w:r>
      <w:bookmarkEnd w:id="106"/>
      <w:bookmarkEnd w:id="107"/>
    </w:p>
    <w:p w14:paraId="75C18FE2" w14:textId="77777777" w:rsidR="004B4450" w:rsidRPr="00D32CBE" w:rsidRDefault="004B4450" w:rsidP="00741D1A">
      <w:pPr>
        <w:pStyle w:val="PARAGRAPH"/>
      </w:pPr>
      <w:r w:rsidRPr="00D32CBE">
        <w:t>An IECEx test laboratory</w:t>
      </w:r>
      <w:r w:rsidRPr="00D32CBE" w:rsidDel="0001712C">
        <w:t xml:space="preserve"> </w:t>
      </w:r>
      <w:r w:rsidRPr="00D32CBE">
        <w:t>that disagrees with the performance evaluation has the right to appeal.</w:t>
      </w:r>
    </w:p>
    <w:p w14:paraId="1DB9CEC3" w14:textId="77777777" w:rsidR="004B4450" w:rsidRPr="00D32CBE" w:rsidRDefault="004B4450" w:rsidP="00741D1A">
      <w:pPr>
        <w:pStyle w:val="PARAGRAPH"/>
      </w:pPr>
      <w:r w:rsidRPr="00D32CBE">
        <w:t>Appeals shall be made in writing to the IECEx Secretariat, with a copy to the IECEx PTS Provider, within two months from the report issue date, and shall clearly indicate the basis for the appeal. This allowance of two months for the preparation of an appeal does not extend the three-month period allowed for completion of corrective actions.</w:t>
      </w:r>
    </w:p>
    <w:p w14:paraId="7C3DCA68" w14:textId="77777777" w:rsidR="004B4450" w:rsidRPr="00D32CBE" w:rsidRDefault="004B4450" w:rsidP="00741D1A">
      <w:pPr>
        <w:pStyle w:val="PARAGRAPH"/>
      </w:pPr>
      <w:r w:rsidRPr="00D32CBE">
        <w:t>For appeals that require technical input ExTAG WG 10 may be consulted. However, the identity of the IECEx test laboratory</w:t>
      </w:r>
      <w:r w:rsidRPr="00D32CBE" w:rsidDel="00BD0AF0">
        <w:t xml:space="preserve"> </w:t>
      </w:r>
      <w:r w:rsidRPr="00D32CBE">
        <w:t>shall remain confidential for the duration of such consultation. ExTAG WG 10 shall respond within 15 working days upon receipt of the request from IECEx Secretariat and/or the IECEx PTS Provider.</w:t>
      </w:r>
    </w:p>
    <w:p w14:paraId="698AE121" w14:textId="77777777" w:rsidR="004B4450" w:rsidRPr="00D32CBE" w:rsidRDefault="004B4450" w:rsidP="004B4450">
      <w:pPr>
        <w:pStyle w:val="Heading1"/>
        <w:tabs>
          <w:tab w:val="clear" w:pos="360"/>
          <w:tab w:val="num" w:pos="397"/>
        </w:tabs>
        <w:ind w:left="397" w:hanging="397"/>
      </w:pPr>
      <w:bookmarkStart w:id="108" w:name="_Toc105079895"/>
      <w:bookmarkStart w:id="109" w:name="_Toc106267928"/>
      <w:r w:rsidRPr="00D32CBE">
        <w:lastRenderedPageBreak/>
        <w:t>Completion of corrective actions</w:t>
      </w:r>
      <w:bookmarkEnd w:id="108"/>
      <w:bookmarkEnd w:id="109"/>
    </w:p>
    <w:p w14:paraId="0FEB97D1" w14:textId="77777777" w:rsidR="004B4450" w:rsidRPr="00D32CBE" w:rsidRDefault="004B4450" w:rsidP="00741D1A">
      <w:pPr>
        <w:pStyle w:val="PARAGRAPH"/>
      </w:pPr>
      <w:r w:rsidRPr="00D32CBE">
        <w:t xml:space="preserve">All action signals reported shall be investigated by the IECEx test laboratory as part of their planning of corrective and preventive actions. </w:t>
      </w:r>
    </w:p>
    <w:p w14:paraId="5C2BE4D2" w14:textId="77777777" w:rsidR="004B4450" w:rsidRPr="00D32CBE" w:rsidRDefault="004B4450" w:rsidP="00741D1A">
      <w:pPr>
        <w:pStyle w:val="PARAGRAPH"/>
      </w:pPr>
      <w:r w:rsidRPr="00D32CBE">
        <w:t>Participants carrying out corrective actions shall follow the procedures outlined in Clauses 8.6 and 8.7 of ISO/IEC 17025:2017</w:t>
      </w:r>
      <w:r w:rsidRPr="00D32CBE">
        <w:rPr>
          <w:color w:val="FF0000"/>
        </w:rPr>
        <w:t xml:space="preserve"> </w:t>
      </w:r>
      <w:r w:rsidRPr="00D32CBE">
        <w:t>and the results should be documented in their internal document management system.</w:t>
      </w:r>
    </w:p>
    <w:p w14:paraId="1AF63976" w14:textId="77777777" w:rsidR="004B4450" w:rsidRPr="00D32CBE" w:rsidRDefault="004B4450" w:rsidP="00741D1A">
      <w:pPr>
        <w:pStyle w:val="PARAGRAPH"/>
      </w:pPr>
      <w:r w:rsidRPr="00D32CBE">
        <w:t>Completed corrective action reports shall be sent to the IECEx PTS Provider (with a copy to the IECEx Secretariat) for inclusion and update of the programme status of the participant.</w:t>
      </w:r>
    </w:p>
    <w:p w14:paraId="7307304B" w14:textId="77777777" w:rsidR="004B4450" w:rsidRPr="00D32CBE" w:rsidRDefault="004B4450" w:rsidP="00741D1A">
      <w:pPr>
        <w:pStyle w:val="PARAGRAPH"/>
      </w:pPr>
      <w:r w:rsidRPr="00D32CBE">
        <w:t>Copies of completed corrective action forms shall be held by the laboratory for review during the next on-site assessment.</w:t>
      </w:r>
    </w:p>
    <w:p w14:paraId="75D49192" w14:textId="77777777" w:rsidR="004B4450" w:rsidRPr="00D32CBE" w:rsidRDefault="004B4450" w:rsidP="00741D1A">
      <w:pPr>
        <w:pStyle w:val="PARAGRAPH"/>
      </w:pPr>
      <w:r w:rsidRPr="00D32CBE">
        <w:t xml:space="preserve">The IECEx Secretariat, supported by the IECEx PTS Provider, is responsible for monitoring the corrective action status and shall perform this through the surveillance assessment programme but is not responsible for the technical validity of the actions undertaken. </w:t>
      </w:r>
    </w:p>
    <w:p w14:paraId="76E196A1" w14:textId="77777777" w:rsidR="004B4450" w:rsidRPr="00D32CBE" w:rsidRDefault="004B4450" w:rsidP="00741D1A">
      <w:pPr>
        <w:pStyle w:val="PARAGRAPH"/>
      </w:pPr>
      <w:r w:rsidRPr="00D32CBE">
        <w:t xml:space="preserve">IECEx </w:t>
      </w:r>
      <w:r w:rsidRPr="00D32CBE">
        <w:rPr>
          <w:rFonts w:eastAsia="Arial"/>
        </w:rPr>
        <w:t xml:space="preserve">test laboratories </w:t>
      </w:r>
      <w:r w:rsidRPr="00D32CBE">
        <w:t xml:space="preserve">requiring more time to prepare corrective action plans, shall make a request in writing to the IECEx Secretariat with a copy to the IECEx PTS Provider. </w:t>
      </w:r>
    </w:p>
    <w:p w14:paraId="475CA3C9" w14:textId="77777777" w:rsidR="004B4450" w:rsidRPr="00D32CBE" w:rsidRDefault="004B4450" w:rsidP="00741D1A">
      <w:pPr>
        <w:pStyle w:val="PARAGRAPH"/>
      </w:pPr>
      <w:bookmarkStart w:id="110" w:name="_Hlk13303009"/>
      <w:r w:rsidRPr="00D32CBE">
        <w:t xml:space="preserve">IECEx </w:t>
      </w:r>
      <w:r w:rsidRPr="00D32CBE">
        <w:rPr>
          <w:rFonts w:eastAsia="Arial"/>
        </w:rPr>
        <w:t>test laboratories</w:t>
      </w:r>
      <w:r w:rsidRPr="00D32CBE">
        <w:t xml:space="preserve"> failing to complete the proposed corrective action within three months will be notified by the IECEx Secretariat.</w:t>
      </w:r>
    </w:p>
    <w:bookmarkEnd w:id="110"/>
    <w:p w14:paraId="48043541" w14:textId="77777777" w:rsidR="004B4450" w:rsidRPr="00D32CBE" w:rsidRDefault="004B4450" w:rsidP="00741D1A">
      <w:pPr>
        <w:pStyle w:val="PARAGRAPH"/>
      </w:pPr>
      <w:r w:rsidRPr="00D32CBE">
        <w:t xml:space="preserve">The IECEx Secretariat shall subsequently follow-up on corrective actions in accordance with the IECEx procedures for planning the assessment of IECEx </w:t>
      </w:r>
      <w:r w:rsidRPr="00D32CBE">
        <w:rPr>
          <w:rFonts w:eastAsia="Arial"/>
        </w:rPr>
        <w:t>test laboratories</w:t>
      </w:r>
      <w:r w:rsidRPr="00D32CBE">
        <w:t xml:space="preserve"> as required by IECEx OD 003-2.</w:t>
      </w:r>
    </w:p>
    <w:p w14:paraId="647BD348" w14:textId="77777777" w:rsidR="004B4450" w:rsidRPr="00D32CBE" w:rsidRDefault="004B4450" w:rsidP="004B4450">
      <w:pPr>
        <w:pStyle w:val="Heading1"/>
        <w:tabs>
          <w:tab w:val="clear" w:pos="360"/>
          <w:tab w:val="num" w:pos="397"/>
        </w:tabs>
        <w:ind w:left="397" w:hanging="397"/>
      </w:pPr>
      <w:bookmarkStart w:id="111" w:name="_Toc105079896"/>
      <w:bookmarkStart w:id="112" w:name="_Toc106267929"/>
      <w:r w:rsidRPr="00D32CBE">
        <w:t>Workshops and “best practice papers”/decision sheets (DS)</w:t>
      </w:r>
      <w:bookmarkEnd w:id="111"/>
      <w:bookmarkEnd w:id="112"/>
    </w:p>
    <w:p w14:paraId="7D6554BC" w14:textId="77777777" w:rsidR="004B4450" w:rsidRPr="00D32CBE" w:rsidRDefault="004B4450" w:rsidP="00741D1A">
      <w:pPr>
        <w:pStyle w:val="PARAGRAPH"/>
      </w:pPr>
      <w:r w:rsidRPr="00D32CBE">
        <w:t>The IECEx PTS Provider shall offer workshops to promote experience exchange among IECEx test laboratories. These workshops shall provide scientific background of the objective of a programme, daily practice presented by volunteering IECEx test laboratories</w:t>
      </w:r>
      <w:r w:rsidRPr="00D32CBE" w:rsidDel="00CE1A90">
        <w:t xml:space="preserve"> </w:t>
      </w:r>
      <w:r w:rsidRPr="00D32CBE">
        <w:t>and practical training to be offered in a laboratory. After the workshops, “best practice papers” and decision sheets may be drafted by the IECEx PTS Provider and published at the end of each programme. All participants shall have access to the “best practice papers”. Laboratories considering becoming applicants may be provided with the papers for which a fee may be charged.</w:t>
      </w:r>
    </w:p>
    <w:p w14:paraId="3370997F" w14:textId="77777777" w:rsidR="004B4450" w:rsidRPr="00D32CBE" w:rsidRDefault="004B4450" w:rsidP="0031736D">
      <w:pPr>
        <w:pStyle w:val="ANNEXtitle"/>
        <w:spacing w:after="0"/>
      </w:pPr>
      <w:bookmarkStart w:id="113" w:name="_Toc3536715"/>
      <w:r w:rsidRPr="00D32CBE">
        <w:lastRenderedPageBreak/>
        <w:br/>
      </w:r>
      <w:bookmarkStart w:id="114" w:name="_Toc106267930"/>
      <w:r w:rsidRPr="00D32CBE">
        <w:rPr>
          <w:b w:val="0"/>
          <w:bCs w:val="0"/>
        </w:rPr>
        <w:t>(informative)</w:t>
      </w:r>
      <w:r w:rsidRPr="00D32CBE">
        <w:br/>
      </w:r>
      <w:r w:rsidRPr="00D32CBE">
        <w:br/>
        <w:t>Programme registration template as an example</w:t>
      </w:r>
      <w:bookmarkEnd w:id="114"/>
      <w:r w:rsidRPr="00D32CBE">
        <w:br/>
      </w:r>
    </w:p>
    <w:p w14:paraId="01BD77E1" w14:textId="77777777" w:rsidR="004B4450" w:rsidRPr="00D32CBE" w:rsidRDefault="00F203E2" w:rsidP="00150801">
      <w:pPr>
        <w:jc w:val="center"/>
        <w:textAlignment w:val="baseline"/>
        <w:rPr>
          <w:b/>
          <w:sz w:val="24"/>
          <w:szCs w:val="24"/>
        </w:rPr>
      </w:pPr>
      <w:r>
        <w:rPr>
          <w:b/>
          <w:sz w:val="24"/>
          <w:szCs w:val="24"/>
        </w:rPr>
        <w:pict w14:anchorId="7681AF12">
          <v:shape id="Grafik 11" o:spid="_x0000_i1029" type="#_x0000_t75" style="width:382.5pt;height:643pt;visibility:visible">
            <v:imagedata r:id="rId42" o:title=""/>
          </v:shape>
        </w:pict>
      </w:r>
    </w:p>
    <w:p w14:paraId="5CACA4F0" w14:textId="77777777" w:rsidR="004B4450" w:rsidRPr="00D32CBE" w:rsidRDefault="00F203E2" w:rsidP="00150801">
      <w:pPr>
        <w:jc w:val="center"/>
        <w:textAlignment w:val="baseline"/>
        <w:rPr>
          <w:b/>
          <w:sz w:val="24"/>
          <w:szCs w:val="24"/>
        </w:rPr>
      </w:pPr>
      <w:r>
        <w:rPr>
          <w:b/>
          <w:sz w:val="24"/>
          <w:szCs w:val="24"/>
        </w:rPr>
        <w:lastRenderedPageBreak/>
        <w:pict w14:anchorId="68263973">
          <v:shape id="Grafik 13" o:spid="_x0000_i1030" type="#_x0000_t75" style="width:373.5pt;height:636pt;visibility:visible">
            <v:imagedata r:id="rId43" o:title=""/>
          </v:shape>
        </w:pict>
      </w:r>
    </w:p>
    <w:p w14:paraId="66407FDA" w14:textId="77777777" w:rsidR="004B4450" w:rsidRPr="00D32CBE" w:rsidRDefault="004B4450" w:rsidP="00150801">
      <w:pPr>
        <w:jc w:val="center"/>
        <w:textAlignment w:val="baseline"/>
        <w:rPr>
          <w:b/>
          <w:sz w:val="24"/>
          <w:szCs w:val="24"/>
        </w:rPr>
      </w:pPr>
    </w:p>
    <w:bookmarkEnd w:id="113"/>
    <w:p w14:paraId="5375B7EB" w14:textId="77777777" w:rsidR="004B4450" w:rsidRPr="00D32CBE" w:rsidRDefault="004B4450" w:rsidP="00A31830">
      <w:pPr>
        <w:pStyle w:val="ANNEXtitle"/>
      </w:pPr>
      <w:r w:rsidRPr="00D32CBE">
        <w:rPr>
          <w:sz w:val="22"/>
          <w:szCs w:val="22"/>
        </w:rPr>
        <w:lastRenderedPageBreak/>
        <w:br/>
      </w:r>
      <w:bookmarkStart w:id="115" w:name="_Toc106267931"/>
      <w:r w:rsidRPr="00D32CBE">
        <w:rPr>
          <w:b w:val="0"/>
          <w:bCs w:val="0"/>
        </w:rPr>
        <w:t>(informative)</w:t>
      </w:r>
      <w:r w:rsidRPr="00D32CBE">
        <w:rPr>
          <w:b w:val="0"/>
          <w:bCs w:val="0"/>
        </w:rPr>
        <w:br/>
      </w:r>
      <w:r w:rsidRPr="00D32CBE">
        <w:br/>
        <w:t>Description and structure of the IECEx PTS</w:t>
      </w:r>
      <w:bookmarkEnd w:id="115"/>
      <w:r w:rsidRPr="00D32CBE">
        <w:br/>
      </w:r>
    </w:p>
    <w:p w14:paraId="661D9786" w14:textId="77777777" w:rsidR="004B4450" w:rsidRPr="00D32CBE" w:rsidRDefault="004B4450" w:rsidP="00A31830">
      <w:pPr>
        <w:pStyle w:val="PARAGRAPH"/>
        <w:rPr>
          <w:rFonts w:eastAsia="Arial"/>
        </w:rPr>
      </w:pPr>
      <w:r w:rsidRPr="00D32CBE">
        <w:rPr>
          <w:rFonts w:eastAsia="Arial"/>
        </w:rPr>
        <w:t xml:space="preserve">The IECEx PTS consists of different programmes regarding to different areas of testing in the field of explosion protection. </w:t>
      </w:r>
    </w:p>
    <w:p w14:paraId="184AD1C3" w14:textId="77777777" w:rsidR="004B4450" w:rsidRPr="00D32CBE" w:rsidRDefault="004B4450" w:rsidP="00A31830">
      <w:pPr>
        <w:pStyle w:val="PARAGRAPH"/>
        <w:rPr>
          <w:rFonts w:eastAsia="Arial"/>
        </w:rPr>
      </w:pPr>
      <w:r w:rsidRPr="00D32CBE">
        <w:rPr>
          <w:rFonts w:eastAsia="Arial"/>
        </w:rPr>
        <w:t xml:space="preserve">For conducting the programmes, the individual routine procedure of each IECEx </w:t>
      </w:r>
      <w:r w:rsidRPr="00D32CBE">
        <w:t>test laboratory</w:t>
      </w:r>
      <w:r w:rsidRPr="00D32CBE">
        <w:rPr>
          <w:rFonts w:eastAsia="Arial"/>
        </w:rPr>
        <w:t xml:space="preserve"> should be applied (used every day for achieving the test results for real projects). </w:t>
      </w:r>
    </w:p>
    <w:p w14:paraId="095DF6C4" w14:textId="77777777" w:rsidR="004B4450" w:rsidRPr="00D32CBE" w:rsidRDefault="004B4450" w:rsidP="00A31830">
      <w:pPr>
        <w:pStyle w:val="PARAGRAPH"/>
        <w:rPr>
          <w:rFonts w:eastAsia="Arial"/>
        </w:rPr>
      </w:pPr>
      <w:r w:rsidRPr="00D32CBE">
        <w:rPr>
          <w:rFonts w:eastAsia="Arial"/>
        </w:rPr>
        <w:t xml:space="preserve">The general routine procedure is described by the standards of the applicable type of protection. This means that the standard of the respective type of protection shall also be used as a basis when the quantities to be compared (measurands or characteristics of interest) are selected by the IECEx PTS Provider. </w:t>
      </w:r>
    </w:p>
    <w:p w14:paraId="74D07745" w14:textId="77777777" w:rsidR="004B4450" w:rsidRPr="00D32CBE" w:rsidRDefault="004B4450" w:rsidP="00A31830">
      <w:pPr>
        <w:pStyle w:val="PARAGRAPH"/>
        <w:rPr>
          <w:rFonts w:eastAsia="Arial"/>
          <w:szCs w:val="24"/>
        </w:rPr>
      </w:pPr>
      <w:r w:rsidRPr="00D32CBE">
        <w:rPr>
          <w:rFonts w:eastAsia="Arial"/>
        </w:rPr>
        <w:t>Each test round is unambiguously assigned to a programme and is indicated by the year of the roll-out. Each programme can have more than one test round. During each test round there will be a workshop on the corresponding topic. The following figure illustrates the structure:</w:t>
      </w:r>
    </w:p>
    <w:p w14:paraId="7C7C8980" w14:textId="517B004D" w:rsidR="004B4450" w:rsidRPr="00D32CBE" w:rsidRDefault="00F203E2" w:rsidP="00275068">
      <w:pPr>
        <w:pStyle w:val="FIGURE"/>
        <w:rPr>
          <w:sz w:val="18"/>
          <w:szCs w:val="18"/>
        </w:rPr>
      </w:pPr>
      <w:r>
        <w:rPr>
          <w:rFonts w:eastAsia="Arial"/>
          <w:noProof/>
        </w:rPr>
        <w:pict w14:anchorId="24F55CE3">
          <v:shape id="_x0000_s2135" type="#_x0000_t202" style="position:absolute;left:0;text-align:left;margin-left:178.25pt;margin-top:82.95pt;width:65.25pt;height:21pt;z-index:251681792" stroked="f">
            <v:textbox inset="0,0,0,0">
              <w:txbxContent>
                <w:p w14:paraId="0E04FCE7" w14:textId="77777777" w:rsidR="004B4450" w:rsidRDefault="004B4450">
                  <w:r>
                    <w:t>Programme</w:t>
                  </w:r>
                </w:p>
              </w:txbxContent>
            </v:textbox>
          </v:shape>
        </w:pict>
      </w:r>
      <w:r>
        <w:rPr>
          <w:rFonts w:eastAsia="Arial"/>
          <w:noProof/>
        </w:rPr>
        <w:pict w14:anchorId="73F94069">
          <v:shape id="_x0000_s2134" type="#_x0000_t202" style="position:absolute;left:0;text-align:left;margin-left:47pt;margin-top:85.2pt;width:65.25pt;height:21pt;z-index:251680768" stroked="f">
            <v:textbox inset="0,0,0,0">
              <w:txbxContent>
                <w:p w14:paraId="35763B4C" w14:textId="77777777" w:rsidR="004B4450" w:rsidRDefault="004B4450">
                  <w:r>
                    <w:t xml:space="preserve"> Programme</w:t>
                  </w:r>
                </w:p>
              </w:txbxContent>
            </v:textbox>
          </v:shape>
        </w:pict>
      </w:r>
      <w:r>
        <w:rPr>
          <w:rFonts w:eastAsia="Arial"/>
          <w:noProof/>
        </w:rPr>
        <w:pict w14:anchorId="7A443014">
          <v:shape id="_x0000_s2136" type="#_x0000_t202" style="position:absolute;left:0;text-align:left;margin-left:319.25pt;margin-top:84.25pt;width:59.25pt;height:17.25pt;z-index:251682816" stroked="f">
            <v:textbox style="mso-next-textbox:#_x0000_s2136" inset="0,0,0,0">
              <w:txbxContent>
                <w:p w14:paraId="0B45F8D1" w14:textId="77777777" w:rsidR="004B4450" w:rsidRDefault="004B4450">
                  <w:r>
                    <w:t>Programme</w:t>
                  </w:r>
                </w:p>
              </w:txbxContent>
            </v:textbox>
          </v:shape>
        </w:pict>
      </w:r>
      <w:r>
        <w:rPr>
          <w:rFonts w:eastAsia="Arial"/>
        </w:rPr>
        <w:pict w14:anchorId="1D76F0FB">
          <v:shape id="Grafik 6" o:spid="_x0000_i1031" type="#_x0000_t75" style="width:409.5pt;height:214pt;visibility:visible">
            <v:imagedata r:id="rId44" o:title=""/>
          </v:shape>
        </w:pict>
      </w:r>
    </w:p>
    <w:p w14:paraId="50B3E205" w14:textId="77777777" w:rsidR="004B4450" w:rsidRPr="00D32CBE" w:rsidRDefault="004B4450" w:rsidP="0049046A">
      <w:pPr>
        <w:pStyle w:val="Caption"/>
        <w:jc w:val="center"/>
        <w:rPr>
          <w:b w:val="0"/>
          <w:iCs/>
          <w:szCs w:val="16"/>
        </w:rPr>
      </w:pPr>
    </w:p>
    <w:p w14:paraId="1FF2B0A9" w14:textId="77777777" w:rsidR="004B4450" w:rsidRPr="00D32CBE" w:rsidRDefault="004B4450" w:rsidP="00275068">
      <w:pPr>
        <w:pStyle w:val="FIGURE-title"/>
        <w:rPr>
          <w:rFonts w:eastAsia="Arial"/>
          <w:spacing w:val="6"/>
          <w:sz w:val="22"/>
        </w:rPr>
      </w:pPr>
      <w:bookmarkStart w:id="116" w:name="_Toc106267932"/>
      <w:r w:rsidRPr="00D32CBE">
        <w:t>Figure B.1 – Overview of the structure of the IECEx PTS</w:t>
      </w:r>
      <w:bookmarkEnd w:id="116"/>
    </w:p>
    <w:p w14:paraId="3C700AE0" w14:textId="77777777" w:rsidR="004B4450" w:rsidRPr="00D32CBE" w:rsidRDefault="004B4450" w:rsidP="00275068">
      <w:pPr>
        <w:pStyle w:val="PARAGRAPH"/>
        <w:rPr>
          <w:rFonts w:eastAsia="Arial"/>
        </w:rPr>
      </w:pPr>
      <w:r w:rsidRPr="00D32CBE">
        <w:rPr>
          <w:rFonts w:eastAsia="Arial"/>
        </w:rPr>
        <w:t>The individual steps of the typical programme design are shown in the following programme flowchart. In any case of deviation from this structure this shall be addressed in the respective roll-out paper and procedure instruction by the IECEx PTS Provider.</w:t>
      </w:r>
    </w:p>
    <w:p w14:paraId="315E1828" w14:textId="77777777" w:rsidR="004B4450" w:rsidRPr="00D32CBE" w:rsidRDefault="00F203E2" w:rsidP="00275068">
      <w:pPr>
        <w:pStyle w:val="FIGURE"/>
        <w:rPr>
          <w:sz w:val="18"/>
          <w:szCs w:val="18"/>
        </w:rPr>
      </w:pPr>
      <w:r>
        <w:rPr>
          <w:sz w:val="18"/>
          <w:szCs w:val="18"/>
        </w:rPr>
      </w:r>
      <w:r>
        <w:rPr>
          <w:sz w:val="18"/>
          <w:szCs w:val="18"/>
        </w:rPr>
        <w:pict w14:anchorId="6C4A3936">
          <v:group id="_x0000_s2050" editas="canvas" style="width:210.6pt;height:637.5pt;mso-position-horizontal-relative:char;mso-position-vertical-relative:line" coordsize="4212,12750">
            <o:lock v:ext="edit" aspectratio="t"/>
            <v:shape id="_x0000_s2051" type="#_x0000_t75" style="position:absolute;width:4212;height:12750" o:preferrelative="f">
              <v:fill o:detectmouseclick="t"/>
              <v:path o:extrusionok="t" o:connecttype="none"/>
              <o:lock v:ext="edit" text="t"/>
            </v:shape>
            <v:shape id="_x0000_s2052" style="position:absolute;left:33;top:21;width:3845;height:519" coordsize="4475,605" path="m302,605r3870,hdc4339,605,4475,470,4475,303,4475,136,4339,,4172,hal302,hdc135,,,136,,303,,470,135,605,302,605haxe" filled="f" strokeweight=".7pt">
              <v:stroke joinstyle="miter" endcap="square"/>
              <v:path arrowok="t"/>
            </v:shape>
            <v:rect id="_x0000_s2053" style="position:absolute;left:1768;top:177;width:353;height:220;mso-wrap-style:none" filled="f" stroked="f">
              <v:textbox style="mso-next-textbox:#_x0000_s2053;mso-rotate-with-shape:t;mso-fit-shape-to-text:t" inset="0,0,0,0">
                <w:txbxContent>
                  <w:p w14:paraId="5030398F" w14:textId="77777777" w:rsidR="004B4450" w:rsidRDefault="004B4450" w:rsidP="002010A1">
                    <w:r>
                      <w:rPr>
                        <w:color w:val="000000"/>
                        <w:sz w:val="18"/>
                        <w:szCs w:val="18"/>
                        <w:lang w:val="en-US"/>
                      </w:rPr>
                      <w:t>Start</w:t>
                    </w:r>
                  </w:p>
                </w:txbxContent>
              </v:textbox>
            </v:rect>
            <v:line id="_x0000_s2054" style="position:absolute" from="1955,540" to="1955,687" strokeweight=".9pt">
              <v:stroke endcap="round"/>
            </v:line>
            <v:shape id="_x0000_s2055" style="position:absolute;left:1891;top:671;width:129;height:129" coordsize="129,129" path="m129,l64,129,,,129,xe" fillcolor="black" stroked="f">
              <v:path arrowok="t"/>
            </v:shape>
            <v:rect id="_x0000_s2056" style="position:absolute;left:33;top:800;width:3845;height:779" filled="f" strokeweight=".7pt">
              <v:stroke endcap="square"/>
            </v:rect>
            <v:rect id="_x0000_s2057" style="position:absolute;left:341;top:1086;width:2743;height:220;mso-wrap-style:none" filled="f" stroked="f">
              <v:textbox style="mso-next-textbox:#_x0000_s2057;mso-rotate-with-shape:t;mso-fit-shape-to-text:t" inset="0,0,0,0">
                <w:txbxContent>
                  <w:p w14:paraId="23CFE66B" w14:textId="77777777" w:rsidR="004B4450" w:rsidRDefault="004B4450" w:rsidP="002010A1">
                    <w:r>
                      <w:rPr>
                        <w:color w:val="000000"/>
                        <w:sz w:val="18"/>
                        <w:szCs w:val="18"/>
                        <w:lang w:val="en-US"/>
                      </w:rPr>
                      <w:t>1. Development of a new programme</w:t>
                    </w:r>
                  </w:p>
                </w:txbxContent>
              </v:textbox>
            </v:rect>
            <v:line id="_x0000_s2058" style="position:absolute" from="1955,1579" to="1955,1726" strokeweight=".9pt">
              <v:stroke endcap="round"/>
            </v:line>
            <v:shape id="_x0000_s2059" style="position:absolute;left:1891;top:1710;width:129;height:128" coordsize="129,128" path="m129,l64,128,,,129,xe" fillcolor="black" stroked="f">
              <v:path arrowok="t"/>
            </v:shape>
            <v:rect id="_x0000_s2060" style="position:absolute;left:33;top:1838;width:3845;height:779" filled="f" strokeweight=".7pt">
              <v:stroke endcap="square"/>
            </v:rect>
            <v:rect id="_x0000_s2061" style="position:absolute;left:170;top:2014;width:3031;height:220;mso-wrap-style:none" filled="f" stroked="f">
              <v:textbox style="mso-next-textbox:#_x0000_s2061;mso-rotate-with-shape:t;mso-fit-shape-to-text:t" inset="0,0,0,0">
                <w:txbxContent>
                  <w:p w14:paraId="71F9D645" w14:textId="77777777" w:rsidR="004B4450" w:rsidRDefault="004B4450" w:rsidP="002010A1">
                    <w:r>
                      <w:rPr>
                        <w:color w:val="000000"/>
                        <w:sz w:val="18"/>
                        <w:szCs w:val="18"/>
                        <w:lang w:val="en-US"/>
                      </w:rPr>
                      <w:t xml:space="preserve">2. Development and preparation of a test </w:t>
                    </w:r>
                  </w:p>
                </w:txbxContent>
              </v:textbox>
            </v:rect>
            <v:rect id="_x0000_s2062" style="position:absolute;left:1199;top:2234;width:1300;height:220;mso-wrap-style:none" filled="f" stroked="f">
              <v:textbox style="mso-next-textbox:#_x0000_s2062;mso-rotate-with-shape:t;mso-fit-shape-to-text:t" inset="0,0,0,0">
                <w:txbxContent>
                  <w:p w14:paraId="03C54844" w14:textId="77777777" w:rsidR="004B4450" w:rsidRDefault="004B4450" w:rsidP="002010A1">
                    <w:r>
                      <w:rPr>
                        <w:color w:val="000000"/>
                        <w:sz w:val="18"/>
                        <w:szCs w:val="18"/>
                        <w:lang w:val="en-US"/>
                      </w:rPr>
                      <w:t>sample prototype</w:t>
                    </w:r>
                  </w:p>
                </w:txbxContent>
              </v:textbox>
            </v:rect>
            <v:line id="_x0000_s2063" style="position:absolute" from="1955,2617" to="1955,2764" strokeweight=".9pt">
              <v:stroke endcap="round"/>
            </v:line>
            <v:shape id="_x0000_s2064" style="position:absolute;left:1891;top:2748;width:129;height:129" coordsize="129,129" path="m129,l64,129,,,129,xe" fillcolor="black" stroked="f">
              <v:path arrowok="t"/>
            </v:shape>
            <v:rect id="_x0000_s2065" style="position:absolute;left:33;top:2877;width:3845;height:779" filled="f" strokeweight=".7pt">
              <v:stroke endcap="square"/>
            </v:rect>
            <v:line id="_x0000_s2066" style="position:absolute" from="1955,3656" to="1955,3802" strokeweight=".9pt">
              <v:stroke endcap="round"/>
            </v:line>
            <v:shape id="_x0000_s2067" style="position:absolute;left:1891;top:3787;width:129;height:129" coordsize="129,129" path="m129,l64,129,,,129,xe" fillcolor="black" stroked="f">
              <v:path arrowok="t"/>
            </v:shape>
            <v:rect id="_x0000_s2068" style="position:absolute;left:33;top:3916;width:3845;height:779" filled="f" strokeweight=".7pt">
              <v:stroke endcap="square"/>
            </v:rect>
            <v:rect id="_x0000_s2069" style="position:absolute;left:308;top:4201;width:2766;height:220;mso-wrap-style:none" filled="f" stroked="f">
              <v:textbox style="mso-next-textbox:#_x0000_s2069;mso-rotate-with-shape:t;mso-fit-shape-to-text:t" inset="0,0,0,0">
                <w:txbxContent>
                  <w:p w14:paraId="2B9ABA46" w14:textId="77777777" w:rsidR="004B4450" w:rsidRDefault="004B4450" w:rsidP="002010A1">
                    <w:r>
                      <w:rPr>
                        <w:color w:val="000000"/>
                        <w:sz w:val="18"/>
                        <w:szCs w:val="18"/>
                        <w:lang w:val="en-US"/>
                      </w:rPr>
                      <w:t>4. Registration phase for participation</w:t>
                    </w:r>
                  </w:p>
                </w:txbxContent>
              </v:textbox>
            </v:rect>
            <v:line id="_x0000_s2070" style="position:absolute" from="1955,4695" to="1955,4841" strokeweight=".9pt">
              <v:stroke endcap="round"/>
            </v:line>
            <v:shape id="_x0000_s2071" style="position:absolute;left:1891;top:4825;width:129;height:129" coordsize="129,129" path="m129,l64,129,,,129,xe" fillcolor="black" stroked="f">
              <v:path arrowok="t"/>
            </v:shape>
            <v:rect id="_x0000_s2072" style="position:absolute;left:33;top:4954;width:3845;height:779" filled="f" strokeweight=".7pt">
              <v:stroke endcap="square"/>
            </v:rect>
            <v:rect id="_x0000_s2073" style="position:absolute;left:382;top:5130;width:3043;height:220;mso-wrap-style:none" filled="f" stroked="f">
              <v:textbox style="mso-next-textbox:#_x0000_s2073;mso-rotate-with-shape:t;mso-fit-shape-to-text:t" inset="0,0,0,0">
                <w:txbxContent>
                  <w:p w14:paraId="24A64C22" w14:textId="77777777" w:rsidR="004B4450" w:rsidRPr="002776A0" w:rsidRDefault="004B4450" w:rsidP="002010A1">
                    <w:pPr>
                      <w:rPr>
                        <w:spacing w:val="4"/>
                      </w:rPr>
                    </w:pPr>
                    <w:r w:rsidRPr="002776A0">
                      <w:rPr>
                        <w:color w:val="000000"/>
                        <w:spacing w:val="4"/>
                        <w:sz w:val="18"/>
                        <w:szCs w:val="18"/>
                        <w:lang w:val="en-US"/>
                      </w:rPr>
                      <w:t xml:space="preserve">5. Preparation and shipment of the test </w:t>
                    </w:r>
                  </w:p>
                </w:txbxContent>
              </v:textbox>
            </v:rect>
            <v:rect id="_x0000_s2074" style="position:absolute;left:871;top:5350;width:1987;height:220;mso-wrap-style:none" filled="f" stroked="f">
              <v:textbox style="mso-next-textbox:#_x0000_s2074;mso-rotate-with-shape:t;mso-fit-shape-to-text:t" inset="0,0,0,0">
                <w:txbxContent>
                  <w:p w14:paraId="56C9124C" w14:textId="77777777" w:rsidR="004B4450" w:rsidRDefault="004B4450" w:rsidP="002010A1">
                    <w:r>
                      <w:rPr>
                        <w:color w:val="000000"/>
                        <w:sz w:val="18"/>
                        <w:szCs w:val="18"/>
                        <w:lang w:val="en-US"/>
                      </w:rPr>
                      <w:t>samples to the participants</w:t>
                    </w:r>
                  </w:p>
                </w:txbxContent>
              </v:textbox>
            </v:rect>
            <v:line id="_x0000_s2075" style="position:absolute" from="1955,5733" to="1955,5880" strokeweight=".9pt">
              <v:stroke endcap="round"/>
            </v:line>
            <v:shape id="_x0000_s2076" style="position:absolute;left:1891;top:5864;width:129;height:129" coordsize="129,129" path="m129,l64,129,,,129,xe" fillcolor="black" stroked="f">
              <v:path arrowok="t"/>
            </v:shape>
            <v:rect id="_x0000_s2077" style="position:absolute;left:33;top:5993;width:3845;height:779" filled="f" strokeweight=".7pt">
              <v:stroke endcap="square"/>
            </v:rect>
            <v:rect id="_x0000_s2078" style="position:absolute;left:128;top:6059;width:3252;height:220;mso-wrap-style:none" filled="f" stroked="f">
              <v:textbox style="mso-next-textbox:#_x0000_s2078;mso-rotate-with-shape:t;mso-fit-shape-to-text:t" inset="0,0,0,0">
                <w:txbxContent>
                  <w:p w14:paraId="11512AE0" w14:textId="77777777" w:rsidR="004B4450" w:rsidRPr="002776A0" w:rsidRDefault="004B4450" w:rsidP="002010A1">
                    <w:r w:rsidRPr="002776A0">
                      <w:rPr>
                        <w:color w:val="000000"/>
                        <w:sz w:val="18"/>
                        <w:szCs w:val="18"/>
                        <w:lang w:val="en-US"/>
                      </w:rPr>
                      <w:t xml:space="preserve">6. Performance of the tests by the IECEx test </w:t>
                    </w:r>
                  </w:p>
                </w:txbxContent>
              </v:textbox>
            </v:rect>
            <v:rect id="_x0000_s2079" style="position:absolute;left:112;top:6280;width:3375;height:220;mso-wrap-style:none" filled="f" stroked="f">
              <v:textbox style="mso-next-textbox:#_x0000_s2079;mso-rotate-with-shape:t;mso-fit-shape-to-text:t" inset="0,0,0,0">
                <w:txbxContent>
                  <w:p w14:paraId="3226BE02" w14:textId="77777777" w:rsidR="004B4450" w:rsidRPr="002776A0" w:rsidRDefault="004B4450" w:rsidP="002010A1">
                    <w:r w:rsidRPr="002776A0">
                      <w:rPr>
                        <w:color w:val="000000"/>
                        <w:sz w:val="18"/>
                        <w:szCs w:val="18"/>
                        <w:lang w:val="en-US"/>
                      </w:rPr>
                      <w:t xml:space="preserve">laboratories and transmission of the results to </w:t>
                    </w:r>
                  </w:p>
                </w:txbxContent>
              </v:textbox>
            </v:rect>
            <v:rect id="_x0000_s2080" style="position:absolute;left:581;top:6498;width:2315;height:220;mso-wrap-style:none" filled="f" stroked="f">
              <v:textbox style="mso-next-textbox:#_x0000_s2080;mso-rotate-with-shape:t;mso-fit-shape-to-text:t" inset="0,0,0,0">
                <w:txbxContent>
                  <w:p w14:paraId="1E9D8F98" w14:textId="77777777" w:rsidR="004B4450" w:rsidRPr="002776A0" w:rsidRDefault="004B4450" w:rsidP="002010A1">
                    <w:r w:rsidRPr="002776A0">
                      <w:rPr>
                        <w:color w:val="000000"/>
                        <w:sz w:val="18"/>
                        <w:szCs w:val="18"/>
                        <w:lang w:val="en-US"/>
                      </w:rPr>
                      <w:t>the IECEx PTS Provider (Phase I)</w:t>
                    </w:r>
                  </w:p>
                </w:txbxContent>
              </v:textbox>
            </v:rect>
            <v:line id="_x0000_s2081" style="position:absolute" from="1955,6772" to="1955,6919" strokeweight=".9pt">
              <v:stroke endcap="round"/>
            </v:line>
            <v:shape id="_x0000_s2082" style="position:absolute;left:1891;top:6902;width:129;height:129" coordsize="129,129" path="m129,l64,129,,,129,xe" fillcolor="black" stroked="f">
              <v:path arrowok="t"/>
            </v:shape>
            <v:rect id="_x0000_s2083" style="position:absolute;left:33;top:7031;width:3845;height:779" filled="f" strokeweight=".7pt">
              <v:stroke endcap="square"/>
            </v:rect>
            <v:rect id="_x0000_s2084" style="position:absolute;left:153;top:7097;width:3365;height:220;mso-wrap-style:none" filled="f" stroked="f">
              <v:textbox style="mso-next-textbox:#_x0000_s2084;mso-rotate-with-shape:t;mso-fit-shape-to-text:t" inset="0,0,0,0">
                <w:txbxContent>
                  <w:p w14:paraId="4874D714" w14:textId="77777777" w:rsidR="004B4450" w:rsidRPr="002776A0" w:rsidRDefault="004B4450" w:rsidP="002010A1">
                    <w:pPr>
                      <w:rPr>
                        <w:spacing w:val="2"/>
                      </w:rPr>
                    </w:pPr>
                    <w:r w:rsidRPr="002776A0">
                      <w:rPr>
                        <w:color w:val="000000"/>
                        <w:spacing w:val="2"/>
                        <w:sz w:val="18"/>
                        <w:szCs w:val="18"/>
                        <w:lang w:val="en-US"/>
                      </w:rPr>
                      <w:t xml:space="preserve">7. Analysis of the test results and publication </w:t>
                    </w:r>
                  </w:p>
                </w:txbxContent>
              </v:textbox>
            </v:rect>
            <v:rect id="_x0000_s2085" style="position:absolute;left:403;top:7317;width:2909;height:220;mso-wrap-style:none" filled="f" stroked="f">
              <v:textbox style="mso-next-textbox:#_x0000_s2085;mso-rotate-with-shape:t;mso-fit-shape-to-text:t" inset="0,0,0,0">
                <w:txbxContent>
                  <w:p w14:paraId="5833107B" w14:textId="77777777" w:rsidR="004B4450" w:rsidRPr="002776A0" w:rsidRDefault="004B4450" w:rsidP="002010A1">
                    <w:pPr>
                      <w:rPr>
                        <w:spacing w:val="4"/>
                      </w:rPr>
                    </w:pPr>
                    <w:r w:rsidRPr="002776A0">
                      <w:rPr>
                        <w:color w:val="000000"/>
                        <w:spacing w:val="4"/>
                        <w:sz w:val="18"/>
                        <w:szCs w:val="18"/>
                        <w:lang w:val="en-US"/>
                      </w:rPr>
                      <w:t xml:space="preserve">of the interim report by the IECEx PTS </w:t>
                    </w:r>
                  </w:p>
                </w:txbxContent>
              </v:textbox>
            </v:rect>
            <v:rect id="_x0000_s2086" style="position:absolute;left:1223;top:7537;width:1362;height:220;mso-wrap-style:none" filled="f" stroked="f">
              <v:textbox style="mso-next-textbox:#_x0000_s2086;mso-rotate-with-shape:t;mso-fit-shape-to-text:t" inset="0,0,0,0">
                <w:txbxContent>
                  <w:p w14:paraId="7FAAC09A" w14:textId="77777777" w:rsidR="004B4450" w:rsidRPr="002776A0" w:rsidRDefault="004B4450" w:rsidP="002010A1">
                    <w:pPr>
                      <w:rPr>
                        <w:spacing w:val="4"/>
                      </w:rPr>
                    </w:pPr>
                    <w:r w:rsidRPr="002776A0">
                      <w:rPr>
                        <w:color w:val="000000"/>
                        <w:spacing w:val="4"/>
                        <w:sz w:val="18"/>
                        <w:szCs w:val="18"/>
                        <w:lang w:val="en-US"/>
                      </w:rPr>
                      <w:t>Provider (Phase I)</w:t>
                    </w:r>
                  </w:p>
                </w:txbxContent>
              </v:textbox>
            </v:rect>
            <v:line id="_x0000_s2087" style="position:absolute" from="1955,7810" to="1955,7957" strokeweight=".9pt">
              <v:stroke endcap="round"/>
            </v:line>
            <v:shape id="_x0000_s2088" style="position:absolute;left:1891;top:7941;width:129;height:129" coordsize="129,129" path="m129,l64,129,,,129,xe" fillcolor="black" stroked="f">
              <v:path arrowok="t"/>
            </v:shape>
            <v:rect id="_x0000_s2089" style="position:absolute;left:33;top:8070;width:3845;height:779" filled="f" strokeweight=".7pt">
              <v:stroke endcap="square"/>
            </v:rect>
            <v:rect id="_x0000_s2090" style="position:absolute;left:1447;top:8356;width:932;height:220;mso-wrap-style:none" filled="f" stroked="f">
              <v:textbox style="mso-next-textbox:#_x0000_s2090;mso-rotate-with-shape:t;mso-fit-shape-to-text:t" inset="0,0,0,0">
                <w:txbxContent>
                  <w:p w14:paraId="609474ED" w14:textId="77777777" w:rsidR="004B4450" w:rsidRDefault="004B4450" w:rsidP="002010A1">
                    <w:r>
                      <w:rPr>
                        <w:color w:val="000000"/>
                        <w:sz w:val="18"/>
                        <w:szCs w:val="18"/>
                        <w:lang w:val="en-US"/>
                      </w:rPr>
                      <w:t>8. Workshop</w:t>
                    </w:r>
                  </w:p>
                </w:txbxContent>
              </v:textbox>
            </v:rect>
            <v:line id="_x0000_s2091" style="position:absolute" from="1955,8849" to="1955,8996" strokeweight=".9pt">
              <v:stroke endcap="round"/>
            </v:line>
            <v:shape id="_x0000_s2092" style="position:absolute;left:1891;top:8979;width:129;height:129" coordsize="129,129" path="m129,l64,129,,,129,xe" fillcolor="black" stroked="f">
              <v:path arrowok="t"/>
            </v:shape>
            <v:rect id="_x0000_s2093" style="position:absolute;left:33;top:9108;width:3845;height:779" filled="f" strokeweight=".7pt">
              <v:stroke endcap="square"/>
            </v:rect>
            <v:rect id="_x0000_s2094" style="position:absolute;left:240;top:9174;width:3244;height:220;mso-wrap-style:none" filled="f" stroked="f">
              <v:textbox style="mso-next-textbox:#_x0000_s2094;mso-rotate-with-shape:t;mso-fit-shape-to-text:t" inset="0,0,0,0">
                <w:txbxContent>
                  <w:p w14:paraId="27CB976F" w14:textId="77777777" w:rsidR="004B4450" w:rsidRPr="002776A0" w:rsidRDefault="004B4450" w:rsidP="002010A1">
                    <w:pPr>
                      <w:rPr>
                        <w:spacing w:val="4"/>
                      </w:rPr>
                    </w:pPr>
                    <w:r w:rsidRPr="002776A0">
                      <w:rPr>
                        <w:color w:val="000000"/>
                        <w:spacing w:val="4"/>
                        <w:sz w:val="18"/>
                        <w:szCs w:val="18"/>
                        <w:lang w:val="en-US"/>
                      </w:rPr>
                      <w:t xml:space="preserve">9. Repetition of the tests by the IECEx test </w:t>
                    </w:r>
                  </w:p>
                </w:txbxContent>
              </v:textbox>
            </v:rect>
            <v:rect id="_x0000_s2095" style="position:absolute;left:112;top:9394;width:3355;height:220;mso-wrap-style:none" filled="f" stroked="f">
              <v:textbox style="mso-next-textbox:#_x0000_s2095;mso-rotate-with-shape:t;mso-fit-shape-to-text:t" inset="0,0,0,0">
                <w:txbxContent>
                  <w:p w14:paraId="0835BE16" w14:textId="77777777" w:rsidR="004B4450" w:rsidRPr="002776A0" w:rsidRDefault="004B4450" w:rsidP="002010A1">
                    <w:pPr>
                      <w:rPr>
                        <w:spacing w:val="4"/>
                      </w:rPr>
                    </w:pPr>
                    <w:r w:rsidRPr="002776A0">
                      <w:rPr>
                        <w:color w:val="000000"/>
                        <w:spacing w:val="4"/>
                        <w:sz w:val="18"/>
                        <w:szCs w:val="18"/>
                        <w:lang w:val="en-US"/>
                      </w:rPr>
                      <w:t xml:space="preserve">laboratories and transmission of the results </w:t>
                    </w:r>
                  </w:p>
                </w:txbxContent>
              </v:textbox>
            </v:rect>
            <v:rect id="_x0000_s2096" style="position:absolute;left:556;top:9614;width:2557;height:220;mso-wrap-style:none" filled="f" stroked="f">
              <v:textbox style="mso-next-textbox:#_x0000_s2096;mso-rotate-with-shape:t;mso-fit-shape-to-text:t" inset="0,0,0,0">
                <w:txbxContent>
                  <w:p w14:paraId="2F66539B" w14:textId="77777777" w:rsidR="004B4450" w:rsidRPr="002776A0" w:rsidRDefault="004B4450" w:rsidP="002010A1">
                    <w:r w:rsidRPr="002776A0">
                      <w:rPr>
                        <w:color w:val="000000"/>
                        <w:sz w:val="18"/>
                        <w:szCs w:val="18"/>
                        <w:lang w:val="en-US"/>
                      </w:rPr>
                      <w:t>to the IECEx PTS Provider (Phase II)</w:t>
                    </w:r>
                  </w:p>
                </w:txbxContent>
              </v:textbox>
            </v:rect>
            <v:line id="_x0000_s2097" style="position:absolute" from="1955,9887" to="1955,10034" strokeweight=".9pt">
              <v:stroke endcap="round"/>
            </v:line>
            <v:shape id="_x0000_s2098" style="position:absolute;left:1891;top:10018;width:129;height:129" coordsize="129,129" path="m129,l64,129,,,129,xe" fillcolor="black" stroked="f">
              <v:path arrowok="t"/>
            </v:shape>
            <v:rect id="_x0000_s2099" style="position:absolute;left:33;top:10147;width:3845;height:779" filled="f" strokeweight=".7pt">
              <v:stroke endcap="square"/>
            </v:rect>
            <v:rect id="_x0000_s2100" style="position:absolute;left:114;top:10213;width:3390;height:220;mso-wrap-style:none" filled="f" stroked="f">
              <v:textbox style="mso-next-textbox:#_x0000_s2100;mso-rotate-with-shape:t;mso-fit-shape-to-text:t" inset="0,0,0,0">
                <w:txbxContent>
                  <w:p w14:paraId="001D657E" w14:textId="77777777" w:rsidR="004B4450" w:rsidRPr="002776A0" w:rsidRDefault="004B4450" w:rsidP="002010A1">
                    <w:pPr>
                      <w:rPr>
                        <w:spacing w:val="4"/>
                      </w:rPr>
                    </w:pPr>
                    <w:r w:rsidRPr="002776A0">
                      <w:rPr>
                        <w:color w:val="000000"/>
                        <w:spacing w:val="4"/>
                        <w:sz w:val="18"/>
                        <w:szCs w:val="18"/>
                        <w:lang w:val="en-US"/>
                      </w:rPr>
                      <w:t xml:space="preserve">10. Analysis of the repeated test results and </w:t>
                    </w:r>
                  </w:p>
                </w:txbxContent>
              </v:textbox>
            </v:rect>
            <v:rect id="_x0000_s2101" style="position:absolute;left:250;top:10433;width:3274;height:220;mso-wrap-style:none" filled="f" stroked="f">
              <v:textbox style="mso-next-textbox:#_x0000_s2101;mso-rotate-with-shape:t;mso-fit-shape-to-text:t" inset="0,0,0,0">
                <w:txbxContent>
                  <w:p w14:paraId="4A0E0589" w14:textId="77777777" w:rsidR="004B4450" w:rsidRPr="002776A0" w:rsidRDefault="004B4450" w:rsidP="002010A1">
                    <w:pPr>
                      <w:rPr>
                        <w:spacing w:val="4"/>
                      </w:rPr>
                    </w:pPr>
                    <w:r w:rsidRPr="002776A0">
                      <w:rPr>
                        <w:color w:val="000000"/>
                        <w:spacing w:val="4"/>
                        <w:sz w:val="18"/>
                        <w:szCs w:val="18"/>
                        <w:lang w:val="en-US"/>
                      </w:rPr>
                      <w:t xml:space="preserve">publication of the final report by the IECEx </w:t>
                    </w:r>
                  </w:p>
                </w:txbxContent>
              </v:textbox>
            </v:rect>
            <v:rect id="_x0000_s2102" style="position:absolute;left:994;top:10654;width:1732;height:220;mso-wrap-style:none" filled="f" stroked="f">
              <v:textbox style="mso-next-textbox:#_x0000_s2102;mso-rotate-with-shape:t;mso-fit-shape-to-text:t" inset="0,0,0,0">
                <w:txbxContent>
                  <w:p w14:paraId="273FA818" w14:textId="77777777" w:rsidR="004B4450" w:rsidRPr="002776A0" w:rsidRDefault="004B4450" w:rsidP="002010A1">
                    <w:pPr>
                      <w:rPr>
                        <w:spacing w:val="4"/>
                      </w:rPr>
                    </w:pPr>
                    <w:r w:rsidRPr="002776A0">
                      <w:rPr>
                        <w:color w:val="000000"/>
                        <w:spacing w:val="4"/>
                        <w:sz w:val="18"/>
                        <w:szCs w:val="18"/>
                        <w:lang w:val="en-US"/>
                      </w:rPr>
                      <w:t>PTS Provider (Phase II)</w:t>
                    </w:r>
                  </w:p>
                </w:txbxContent>
              </v:textbox>
            </v:rect>
            <v:rect id="_x0000_s2103" style="position:absolute;left:33;top:11185;width:3845;height:779" filled="f" strokeweight=".7pt">
              <v:stroke endcap="square"/>
            </v:rect>
            <v:rect id="_x0000_s2104" style="position:absolute;left:337;top:11361;width:3163;height:220;mso-wrap-style:none" filled="f" stroked="f">
              <v:textbox style="mso-next-textbox:#_x0000_s2104;mso-rotate-with-shape:t;mso-fit-shape-to-text:t" inset="0,0,0,0">
                <w:txbxContent>
                  <w:p w14:paraId="0686AE98" w14:textId="77777777" w:rsidR="004B4450" w:rsidRPr="002776A0" w:rsidRDefault="004B4450" w:rsidP="002010A1">
                    <w:pPr>
                      <w:rPr>
                        <w:spacing w:val="4"/>
                      </w:rPr>
                    </w:pPr>
                    <w:r w:rsidRPr="002776A0">
                      <w:rPr>
                        <w:color w:val="000000"/>
                        <w:spacing w:val="4"/>
                        <w:sz w:val="18"/>
                        <w:szCs w:val="18"/>
                        <w:lang w:val="en-US"/>
                      </w:rPr>
                      <w:t xml:space="preserve">11. Publication of “best practice papers”, </w:t>
                    </w:r>
                  </w:p>
                </w:txbxContent>
              </v:textbox>
            </v:rect>
            <v:rect id="_x0000_s2105" style="position:absolute;left:1101;top:11581;width:1476;height:220;mso-wrap-style:none" filled="f" stroked="f">
              <v:textbox style="mso-next-textbox:#_x0000_s2105;mso-rotate-with-shape:t;mso-fit-shape-to-text:t" inset="0,0,0,0">
                <w:txbxContent>
                  <w:p w14:paraId="1BA62AFA" w14:textId="77777777" w:rsidR="004B4450" w:rsidRDefault="004B4450" w:rsidP="002010A1">
                    <w:r>
                      <w:rPr>
                        <w:color w:val="000000"/>
                        <w:sz w:val="18"/>
                        <w:szCs w:val="18"/>
                        <w:lang w:val="en-US"/>
                      </w:rPr>
                      <w:t>decision sheets, etc.</w:t>
                    </w:r>
                  </w:p>
                </w:txbxContent>
              </v:textbox>
            </v:rect>
            <v:line id="_x0000_s2106" style="position:absolute" from="1955,10926" to="1955,11073" strokeweight=".9pt">
              <v:stroke endcap="round"/>
            </v:line>
            <v:shape id="_x0000_s2107" style="position:absolute;left:1891;top:11057;width:129;height:128" coordsize="129,128" path="m129,l64,128,,,129,xe" fillcolor="black" stroked="f">
              <v:path arrowok="t"/>
            </v:shape>
            <v:line id="_x0000_s2108" style="position:absolute" from="1955,11964" to="1955,12111" strokeweight=".9pt">
              <v:stroke endcap="round"/>
            </v:line>
            <v:shape id="_x0000_s2109" style="position:absolute;left:1891;top:12095;width:129;height:129" coordsize="129,129" path="m129,l64,129,,,129,xe" fillcolor="black" stroked="f">
              <v:path arrowok="t"/>
            </v:shape>
            <v:shape id="_x0000_s2110" style="position:absolute;left:33;top:12224;width:3845;height:519" coordsize="4475,605" path="m302,605r3870,hdc4339,605,4475,470,4475,303,4475,136,4339,,4172,hal302,hdc135,,,136,,303,,470,135,605,302,605haxe" filled="f" strokeweight=".7pt">
              <v:stroke joinstyle="miter" endcap="square"/>
              <v:path arrowok="t"/>
            </v:shape>
            <v:rect id="_x0000_s2111" style="position:absolute;left:1799;top:12380;width:278;height:220;mso-wrap-style:none" filled="f" stroked="f">
              <v:textbox style="mso-next-textbox:#_x0000_s2111;mso-rotate-with-shape:t;mso-fit-shape-to-text:t" inset="0,0,0,0">
                <w:txbxContent>
                  <w:p w14:paraId="2825E45A" w14:textId="77777777" w:rsidR="004B4450" w:rsidRDefault="004B4450" w:rsidP="002010A1">
                    <w:r>
                      <w:rPr>
                        <w:color w:val="000000"/>
                        <w:sz w:val="18"/>
                        <w:szCs w:val="18"/>
                        <w:lang w:val="en-US"/>
                      </w:rPr>
                      <w:t>End</w:t>
                    </w:r>
                  </w:p>
                </w:txbxContent>
              </v:textbox>
            </v:rect>
            <v:rect id="_x0000_s2112" style="position:absolute;left:452;top:3162;width:2341;height:220;mso-wrap-style:none" filled="f" stroked="f">
              <v:textbox style="mso-next-textbox:#_x0000_s2112;mso-rotate-with-shape:t;mso-fit-shape-to-text:t" inset="0,0,0,0">
                <w:txbxContent>
                  <w:p w14:paraId="73350D5C" w14:textId="77777777" w:rsidR="004B4450" w:rsidRDefault="004B4450" w:rsidP="002010A1">
                    <w:r>
                      <w:rPr>
                        <w:color w:val="000000"/>
                        <w:sz w:val="18"/>
                        <w:szCs w:val="18"/>
                        <w:lang w:val="en-US"/>
                      </w:rPr>
                      <w:t xml:space="preserve">     3. Roll-out of the programme</w:t>
                    </w:r>
                  </w:p>
                </w:txbxContent>
              </v:textbox>
            </v:rect>
            <w10:wrap type="none"/>
            <w10:anchorlock/>
          </v:group>
        </w:pict>
      </w:r>
    </w:p>
    <w:p w14:paraId="01D175C6" w14:textId="77777777" w:rsidR="004B4450" w:rsidRPr="00D32CBE" w:rsidRDefault="004B4450" w:rsidP="0049046A">
      <w:pPr>
        <w:pStyle w:val="Caption"/>
        <w:jc w:val="center"/>
        <w:rPr>
          <w:b w:val="0"/>
          <w:i/>
          <w:szCs w:val="16"/>
        </w:rPr>
      </w:pPr>
    </w:p>
    <w:p w14:paraId="5B9FEC18" w14:textId="77777777" w:rsidR="004B4450" w:rsidRDefault="004B4450" w:rsidP="00275068">
      <w:pPr>
        <w:pStyle w:val="FIGURE-title"/>
      </w:pPr>
      <w:bookmarkStart w:id="117" w:name="_Toc106267933"/>
      <w:r w:rsidRPr="00D32CBE">
        <w:t>Figure B.2 – Programme flowchart</w:t>
      </w:r>
      <w:bookmarkEnd w:id="117"/>
    </w:p>
    <w:p w14:paraId="21313348" w14:textId="77777777" w:rsidR="004B4450" w:rsidRPr="00D32CBE" w:rsidRDefault="00F203E2" w:rsidP="00C73393">
      <w:pPr>
        <w:ind w:left="-147"/>
      </w:pPr>
      <w:bookmarkStart w:id="118" w:name="_Hlk173768844"/>
      <w:r>
        <w:pict w14:anchorId="0A4EE0B4">
          <v:line id="_x0000_s2138" style="position:absolute;left:0;text-align:left;z-index:251684864;visibility:visible;mso-wrap-distance-top:-3e-5mm;mso-wrap-distance-bottom:-3e-5mm" from="16.15pt,664.75pt" to="479.6pt,6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" strokecolor="#9c9d9f" strokeweight=".25pt">
            <o:lock v:ext="edit" aspectratio="t"/>
          </v:line>
        </w:pict>
      </w:r>
      <w:r>
        <w:pict w14:anchorId="0F0F041A">
          <v:line id="_x0000_s2137" style="position:absolute;left:0;text-align:left;z-index:251683840;visibility:visible;mso-wrap-distance-top:-3e-5mm;mso-wrap-distance-bottom:-3e-5mm" from="15.25pt,308.8pt" to="478.7pt,30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" strokecolor="#9c9d9f" strokeweight=".25pt">
            <o:lock v:ext="edit" aspectratio="t"/>
          </v:line>
        </w:pict>
      </w:r>
      <w:r>
        <w:pict w14:anchorId="4E1D2173">
          <v:line id="_x0000_s2139" style="position:absolute;left:0;text-align:left;z-index:251685888;visibility:visible" from="53.55pt,4.55pt" to="477.4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" strokecolor="#9c9d9f" strokeweight=".25pt">
            <o:lock v:ext="edit" aspectratio="t"/>
          </v:line>
        </w:pict>
      </w:r>
      <w:bookmarkEnd w:id="118"/>
    </w:p>
    <w:p w14:paraId="11B04184" w14:textId="77777777" w:rsidR="00807AFC" w:rsidRDefault="00807AFC" w:rsidP="00807AFC">
      <w:pPr>
        <w:tabs>
          <w:tab w:val="left" w:pos="2835"/>
        </w:tabs>
        <w:rPr>
          <w:lang w:val="en-US"/>
        </w:rPr>
      </w:pPr>
    </w:p>
    <w:p w14:paraId="0EC18952" w14:textId="77777777" w:rsidR="004B4450" w:rsidRDefault="004B4450" w:rsidP="00807AFC">
      <w:pPr>
        <w:tabs>
          <w:tab w:val="left" w:pos="2835"/>
        </w:tabs>
        <w:rPr>
          <w:lang w:val="en-US"/>
        </w:rPr>
      </w:pPr>
    </w:p>
    <w:p w14:paraId="5831639C" w14:textId="77777777" w:rsidR="004B4450" w:rsidRDefault="004B4450" w:rsidP="00807AFC">
      <w:pPr>
        <w:tabs>
          <w:tab w:val="left" w:pos="2835"/>
        </w:tabs>
        <w:rPr>
          <w:lang w:val="en-US"/>
        </w:rPr>
      </w:pPr>
    </w:p>
    <w:sectPr w:rsidR="004B4450" w:rsidSect="00807AFC">
      <w:headerReference w:type="default" r:id="rId45"/>
      <w:type w:val="continuous"/>
      <w:pgSz w:w="11907" w:h="16840" w:code="9"/>
      <w:pgMar w:top="1134" w:right="1418" w:bottom="567" w:left="1418" w:header="0"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329670" w14:textId="77777777" w:rsidR="00E7170C" w:rsidRDefault="00E7170C" w:rsidP="00B42C3C">
      <w:r>
        <w:separator/>
      </w:r>
    </w:p>
  </w:endnote>
  <w:endnote w:type="continuationSeparator" w:id="0">
    <w:p w14:paraId="5E864B4A" w14:textId="77777777" w:rsidR="00E7170C" w:rsidRDefault="00E7170C" w:rsidP="00B42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Bold">
    <w:altName w:val="Arial"/>
    <w:panose1 w:val="020B07040202020202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9810B" w14:textId="77777777" w:rsidR="004B4450" w:rsidRDefault="004B44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90C0D" w14:textId="77777777" w:rsidR="004B4450" w:rsidRDefault="004B44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39A6E" w14:textId="77777777" w:rsidR="004B4450" w:rsidRDefault="004B44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FC8B7C" w14:textId="77777777" w:rsidR="00E7170C" w:rsidRDefault="00E7170C" w:rsidP="00B42C3C">
      <w:r>
        <w:separator/>
      </w:r>
    </w:p>
  </w:footnote>
  <w:footnote w:type="continuationSeparator" w:id="0">
    <w:p w14:paraId="731D1DDC" w14:textId="77777777" w:rsidR="00E7170C" w:rsidRDefault="00E7170C" w:rsidP="00B42C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1FD9D" w14:textId="62903E18" w:rsidR="007D6B2A" w:rsidRDefault="007D6B2A" w:rsidP="008E7822">
    <w:pPr>
      <w:pStyle w:val="Header"/>
      <w:rPr>
        <w:b/>
      </w:rPr>
    </w:pPr>
    <w:r>
      <w:rPr>
        <w:b/>
        <w:noProof/>
      </w:rPr>
      <w:drawing>
        <wp:inline distT="0" distB="0" distL="0" distR="0" wp14:anchorId="61338BEC" wp14:editId="118BC75C">
          <wp:extent cx="756458" cy="648393"/>
          <wp:effectExtent l="0" t="0" r="5715" b="0"/>
          <wp:docPr id="1497722813" name="Picture 149772281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6458" cy="648393"/>
                  </a:xfrm>
                  <a:prstGeom prst="rect">
                    <a:avLst/>
                  </a:prstGeom>
                </pic:spPr>
              </pic:pic>
            </a:graphicData>
          </a:graphic>
        </wp:inline>
      </w:drawing>
    </w:r>
  </w:p>
  <w:p w14:paraId="16E6DFE9" w14:textId="40F7E9CA" w:rsidR="007D6B2A" w:rsidRPr="00FE25E2" w:rsidRDefault="007D6B2A" w:rsidP="007D6B2A">
    <w:pPr>
      <w:pStyle w:val="Header"/>
      <w:jc w:val="right"/>
      <w:rPr>
        <w:rFonts w:ascii="Arial" w:hAnsi="Arial" w:cs="Arial"/>
        <w:b/>
      </w:rPr>
    </w:pPr>
    <w:r w:rsidRPr="00FE25E2">
      <w:rPr>
        <w:rFonts w:ascii="Arial" w:hAnsi="Arial" w:cs="Arial"/>
        <w:b/>
      </w:rPr>
      <w:t>ExMC/</w:t>
    </w:r>
    <w:r>
      <w:rPr>
        <w:rFonts w:ascii="Arial" w:hAnsi="Arial" w:cs="Arial"/>
        <w:b/>
      </w:rPr>
      <w:t>20</w:t>
    </w:r>
    <w:r w:rsidR="0025763B">
      <w:rPr>
        <w:rFonts w:ascii="Arial" w:hAnsi="Arial" w:cs="Arial"/>
        <w:b/>
      </w:rPr>
      <w:t>94</w:t>
    </w:r>
    <w:r>
      <w:rPr>
        <w:rFonts w:ascii="Arial" w:hAnsi="Arial" w:cs="Arial"/>
        <w:b/>
      </w:rPr>
      <w:t>/DV</w:t>
    </w:r>
  </w:p>
  <w:p w14:paraId="3228BD4B" w14:textId="72C00FBF" w:rsidR="007D6B2A" w:rsidRDefault="0025763B" w:rsidP="007D6B2A">
    <w:pPr>
      <w:pStyle w:val="Header"/>
      <w:jc w:val="right"/>
      <w:rPr>
        <w:rFonts w:ascii="Arial" w:hAnsi="Arial" w:cs="Arial"/>
        <w:b/>
      </w:rPr>
    </w:pPr>
    <w:r>
      <w:rPr>
        <w:rFonts w:ascii="Arial" w:hAnsi="Arial" w:cs="Arial"/>
        <w:b/>
      </w:rPr>
      <w:t>August</w:t>
    </w:r>
    <w:r w:rsidR="007D6B2A">
      <w:rPr>
        <w:rFonts w:ascii="Arial" w:hAnsi="Arial" w:cs="Arial"/>
        <w:b/>
      </w:rPr>
      <w:t xml:space="preserve"> 2024</w:t>
    </w:r>
  </w:p>
  <w:p w14:paraId="6EF70E27" w14:textId="77777777" w:rsidR="007D6B2A" w:rsidRPr="00A256AB" w:rsidRDefault="007D6B2A" w:rsidP="00336D5D">
    <w:pPr>
      <w:pStyle w:val="Header"/>
      <w:jc w:val="right"/>
      <w:rPr>
        <w:b/>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E5FE9" w14:textId="77777777" w:rsidR="004B4450" w:rsidRDefault="00F203E2">
    <w:pPr>
      <w:pStyle w:val="Header"/>
    </w:pPr>
    <w:r>
      <w:rPr>
        <w:noProof/>
      </w:rPr>
      <w:pict w14:anchorId="7831EA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56" o:spid="_x0000_s1047" type="#_x0000_t136" style="position:absolute;margin-left:0;margin-top:0;width:547.9pt;height:91.3pt;rotation:315;z-index:-251650048;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8EB72" w14:textId="77777777" w:rsidR="004B4450" w:rsidRDefault="00F203E2">
    <w:pPr>
      <w:pStyle w:val="Header"/>
    </w:pPr>
    <w:r>
      <w:rPr>
        <w:noProof/>
      </w:rPr>
      <w:pict w14:anchorId="2E07A0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60" o:spid="_x0000_s1051" type="#_x0000_t136" style="position:absolute;margin-left:0;margin-top:0;width:547.9pt;height:91.3pt;rotation:315;z-index:-251645952;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65938" w14:textId="77777777" w:rsidR="004B4450" w:rsidRPr="00A125FD" w:rsidRDefault="00F203E2" w:rsidP="00D42282">
    <w:pPr>
      <w:pStyle w:val="Header"/>
    </w:pPr>
    <w:r>
      <w:rPr>
        <w:noProof/>
      </w:rPr>
      <w:pict w14:anchorId="75AC71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61" o:spid="_x0000_s1052" type="#_x0000_t136" style="position:absolute;margin-left:0;margin-top:0;width:547.9pt;height:91.3pt;rotation:315;z-index:-251644928;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0E3747" w14:textId="77777777" w:rsidR="004B4450" w:rsidRDefault="00F203E2">
    <w:pPr>
      <w:pStyle w:val="Header"/>
    </w:pPr>
    <w:r>
      <w:rPr>
        <w:noProof/>
      </w:rPr>
      <w:pict w14:anchorId="737DD0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59" o:spid="_x0000_s1050" type="#_x0000_t136" style="position:absolute;margin-left:0;margin-top:0;width:547.9pt;height:91.3pt;rotation:315;z-index:-251646976;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384E6" w14:textId="77777777" w:rsidR="004B4450" w:rsidRDefault="00F203E2">
    <w:pPr>
      <w:pStyle w:val="Header"/>
    </w:pPr>
    <w:r>
      <w:rPr>
        <w:noProof/>
      </w:rPr>
      <w:pict w14:anchorId="3CB903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63" o:spid="_x0000_s1054" type="#_x0000_t136" style="position:absolute;margin-left:0;margin-top:0;width:547.9pt;height:91.3pt;rotation:315;z-index:-251642880;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044A5" w14:textId="77777777" w:rsidR="004B4450" w:rsidRPr="008C1966" w:rsidRDefault="00F203E2" w:rsidP="008C1966">
    <w:pPr>
      <w:pStyle w:val="Header"/>
    </w:pPr>
    <w:r>
      <w:rPr>
        <w:noProof/>
      </w:rPr>
      <w:pict w14:anchorId="20BAF3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64" o:spid="_x0000_s1055" type="#_x0000_t136" style="position:absolute;margin-left:0;margin-top:0;width:547.9pt;height:91.3pt;rotation:315;z-index:-251641856;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8A1BF" w14:textId="77777777" w:rsidR="004B4450" w:rsidRDefault="00F203E2">
    <w:pPr>
      <w:pStyle w:val="Header"/>
    </w:pPr>
    <w:r>
      <w:rPr>
        <w:noProof/>
      </w:rPr>
      <w:pict w14:anchorId="3F1ED9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62" o:spid="_x0000_s1053" type="#_x0000_t136" style="position:absolute;margin-left:0;margin-top:0;width:547.9pt;height:91.3pt;rotation:315;z-index:-251643904;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C4646" w14:textId="22A4A8E0" w:rsidR="00B42C3C" w:rsidRDefault="00767031" w:rsidP="00B42C3C">
    <w:pPr>
      <w:pStyle w:val="Header"/>
    </w:pPr>
    <w:r>
      <w:rPr>
        <w:noProof/>
        <w:lang w:eastAsia="en-AU"/>
      </w:rPr>
      <w:drawing>
        <wp:inline distT="0" distB="0" distL="0" distR="0" wp14:anchorId="21EF6C3F" wp14:editId="791882AD">
          <wp:extent cx="755650" cy="647700"/>
          <wp:effectExtent l="0" t="0" r="0" b="0"/>
          <wp:docPr id="1"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white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 cy="647700"/>
                  </a:xfrm>
                  <a:prstGeom prst="rect">
                    <a:avLst/>
                  </a:prstGeom>
                  <a:noFill/>
                  <a:ln>
                    <a:noFill/>
                  </a:ln>
                </pic:spPr>
              </pic:pic>
            </a:graphicData>
          </a:graphic>
        </wp:inline>
      </w:drawing>
    </w:r>
  </w:p>
  <w:p w14:paraId="3F10EF87" w14:textId="4660A82E" w:rsidR="00B42C3C" w:rsidRPr="00FE25E2" w:rsidRDefault="00FE25E2" w:rsidP="00B42C3C">
    <w:pPr>
      <w:pStyle w:val="Header"/>
      <w:jc w:val="right"/>
      <w:rPr>
        <w:rFonts w:ascii="Arial" w:hAnsi="Arial" w:cs="Arial"/>
        <w:b/>
      </w:rPr>
    </w:pPr>
    <w:r w:rsidRPr="00FE25E2">
      <w:rPr>
        <w:rFonts w:ascii="Arial" w:hAnsi="Arial" w:cs="Arial"/>
        <w:b/>
      </w:rPr>
      <w:t>ExMC/</w:t>
    </w:r>
    <w:r w:rsidR="008471E3">
      <w:rPr>
        <w:rFonts w:ascii="Arial" w:hAnsi="Arial" w:cs="Arial"/>
        <w:b/>
      </w:rPr>
      <w:t>20</w:t>
    </w:r>
    <w:r w:rsidR="00CE0B1E">
      <w:rPr>
        <w:rFonts w:ascii="Arial" w:hAnsi="Arial" w:cs="Arial"/>
        <w:b/>
      </w:rPr>
      <w:t>7</w:t>
    </w:r>
    <w:r w:rsidR="007B3534">
      <w:rPr>
        <w:rFonts w:ascii="Arial" w:hAnsi="Arial" w:cs="Arial"/>
        <w:b/>
      </w:rPr>
      <w:t>6</w:t>
    </w:r>
    <w:r w:rsidR="004B34F7">
      <w:rPr>
        <w:rFonts w:ascii="Arial" w:hAnsi="Arial" w:cs="Arial"/>
        <w:b/>
      </w:rPr>
      <w:t>/</w:t>
    </w:r>
    <w:r w:rsidR="00CE0B1E">
      <w:rPr>
        <w:rFonts w:ascii="Arial" w:hAnsi="Arial" w:cs="Arial"/>
        <w:b/>
      </w:rPr>
      <w:t>DV</w:t>
    </w:r>
  </w:p>
  <w:p w14:paraId="07C1F0E1" w14:textId="42037BB4" w:rsidR="00B42C3C" w:rsidRDefault="00CE0B1E" w:rsidP="00FE25E2">
    <w:pPr>
      <w:pStyle w:val="Header"/>
      <w:jc w:val="right"/>
      <w:rPr>
        <w:rFonts w:ascii="Arial" w:hAnsi="Arial" w:cs="Arial"/>
        <w:b/>
      </w:rPr>
    </w:pPr>
    <w:r>
      <w:rPr>
        <w:rFonts w:ascii="Arial" w:hAnsi="Arial" w:cs="Arial"/>
        <w:b/>
      </w:rPr>
      <w:t>July</w:t>
    </w:r>
    <w:r w:rsidR="008471E3">
      <w:rPr>
        <w:rFonts w:ascii="Arial" w:hAnsi="Arial" w:cs="Arial"/>
        <w:b/>
      </w:rPr>
      <w:t xml:space="preserve"> 2024</w:t>
    </w:r>
  </w:p>
  <w:p w14:paraId="36428B41" w14:textId="77777777" w:rsidR="00FE25E2" w:rsidRDefault="00FE25E2" w:rsidP="00FE25E2">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BCB58" w14:textId="77777777" w:rsidR="004B4450" w:rsidRDefault="00F203E2">
    <w:pPr>
      <w:pStyle w:val="Header"/>
    </w:pPr>
    <w:r>
      <w:rPr>
        <w:noProof/>
      </w:rPr>
      <w:pict w14:anchorId="778924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51" o:spid="_x0000_s1042" type="#_x0000_t136" style="position:absolute;margin-left:0;margin-top:0;width:547.9pt;height:91.3pt;rotation:315;z-index:-251655168;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010ED" w14:textId="77777777" w:rsidR="004B4450" w:rsidRDefault="00F203E2">
    <w:pPr>
      <w:pStyle w:val="Header"/>
    </w:pPr>
    <w:r>
      <w:rPr>
        <w:noProof/>
      </w:rPr>
      <w:pict w14:anchorId="634935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52" o:spid="_x0000_s1043" type="#_x0000_t136" style="position:absolute;margin-left:0;margin-top:0;width:547.9pt;height:91.3pt;rotation:315;z-index:-251654144;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r>
      <w:rPr>
        <w:noProof/>
      </w:rPr>
      <w:pict w14:anchorId="0A9895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40" type="#_x0000_t75" alt="Description: bloc 40 original light backlight" style="position:absolute;margin-left:51.05pt;margin-top:303.35pt;width:544.5pt;height:538.5pt;z-index:-251657216;visibility:visible;mso-position-horizontal-relative:page;mso-position-vertical-relative:page">
          <v:imagedata r:id="rId1" o:title=" bloc 40 original light backlight"/>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0610E" w14:textId="77777777" w:rsidR="004B4450" w:rsidRDefault="00F203E2">
    <w:pPr>
      <w:pStyle w:val="Header"/>
    </w:pPr>
    <w:r>
      <w:rPr>
        <w:noProof/>
      </w:rPr>
      <w:pict w14:anchorId="1AB2E8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50" o:spid="_x0000_s1041" type="#_x0000_t136" style="position:absolute;margin-left:0;margin-top:0;width:547.9pt;height:91.3pt;rotation:315;z-index:-251656192;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r w:rsidR="004B4450">
      <w:rPr>
        <w:rStyle w:val="PageNumber"/>
      </w:rPr>
      <w:tab/>
      <w:t xml:space="preserve">– </w:t>
    </w:r>
    <w:r w:rsidR="004B4450" w:rsidRPr="006D1759">
      <w:rPr>
        <w:rStyle w:val="PageNumber"/>
      </w:rPr>
      <w:fldChar w:fldCharType="begin"/>
    </w:r>
    <w:r w:rsidR="004B4450" w:rsidRPr="006D1759">
      <w:rPr>
        <w:rStyle w:val="PageNumber"/>
      </w:rPr>
      <w:instrText xml:space="preserve"> PAGE   \* MERGEFORMAT </w:instrText>
    </w:r>
    <w:r w:rsidR="004B4450" w:rsidRPr="006D1759">
      <w:rPr>
        <w:rStyle w:val="PageNumber"/>
      </w:rPr>
      <w:fldChar w:fldCharType="separate"/>
    </w:r>
    <w:r w:rsidR="004B4450">
      <w:rPr>
        <w:rStyle w:val="PageNumber"/>
      </w:rPr>
      <w:t>2</w:t>
    </w:r>
    <w:r w:rsidR="004B4450" w:rsidRPr="006D1759">
      <w:rPr>
        <w:rStyle w:val="PageNumber"/>
        <w:noProof/>
      </w:rPr>
      <w:fldChar w:fldCharType="end"/>
    </w:r>
    <w:r w:rsidR="004B4450">
      <w:rPr>
        <w:rStyle w:val="PageNumber"/>
        <w:noProof/>
      </w:rPr>
      <w:t xml:space="preserve"> –</w:t>
    </w:r>
    <w:r w:rsidR="004B4450">
      <w:rPr>
        <w:rStyle w:val="PageNumber"/>
        <w:noProof/>
      </w:rPr>
      <w:tab/>
    </w:r>
    <w:r w:rsidR="004B4450">
      <w:rPr>
        <w:rStyle w:val="PageNumber"/>
      </w:rPr>
      <w:t>IECEx OD 202:2022 © IEC 2022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0610D4" w14:textId="77777777" w:rsidR="004B4450" w:rsidRDefault="00F203E2">
    <w:pPr>
      <w:pStyle w:val="Header"/>
    </w:pPr>
    <w:r>
      <w:rPr>
        <w:noProof/>
      </w:rPr>
      <w:pict w14:anchorId="5C9A3A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54" o:spid="_x0000_s1045" type="#_x0000_t136" style="position:absolute;margin-left:0;margin-top:0;width:547.9pt;height:91.3pt;rotation:315;z-index:-251652096;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C2C7C" w14:textId="77777777" w:rsidR="004B4450" w:rsidRDefault="00F203E2">
    <w:pPr>
      <w:pStyle w:val="Header"/>
    </w:pPr>
    <w:r>
      <w:rPr>
        <w:noProof/>
      </w:rPr>
      <w:pict w14:anchorId="23C99A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55" o:spid="_x0000_s1046" type="#_x0000_t136" style="position:absolute;margin-left:0;margin-top:0;width:547.9pt;height:91.3pt;rotation:315;z-index:-251651072;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FE408" w14:textId="77777777" w:rsidR="004B4450" w:rsidRDefault="00F203E2">
    <w:pPr>
      <w:pStyle w:val="Header"/>
    </w:pPr>
    <w:r>
      <w:rPr>
        <w:noProof/>
      </w:rPr>
      <w:pict w14:anchorId="0835F5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53" o:spid="_x0000_s1044" type="#_x0000_t136" style="position:absolute;margin-left:0;margin-top:0;width:547.9pt;height:91.3pt;rotation:315;z-index:-251653120;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1971F" w14:textId="77777777" w:rsidR="004B4450" w:rsidRDefault="00F203E2">
    <w:pPr>
      <w:pStyle w:val="Header"/>
    </w:pPr>
    <w:r>
      <w:rPr>
        <w:noProof/>
      </w:rPr>
      <w:pict w14:anchorId="1907E3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57" o:spid="_x0000_s1048" type="#_x0000_t136" style="position:absolute;margin-left:0;margin-top:0;width:547.9pt;height:91.3pt;rotation:315;z-index:-251649024;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37322C" w14:textId="77777777" w:rsidR="004B4450" w:rsidRDefault="00F203E2">
    <w:pPr>
      <w:pStyle w:val="Header"/>
    </w:pPr>
    <w:r>
      <w:rPr>
        <w:noProof/>
      </w:rPr>
      <w:pict w14:anchorId="5EBF9E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000258" o:spid="_x0000_s1049" type="#_x0000_t136" style="position:absolute;margin-left:0;margin-top:0;width:547.9pt;height:91.3pt;rotation:315;z-index:-251648000;mso-position-horizontal:center;mso-position-horizontal-relative:margin;mso-position-vertical:center;mso-position-vertical-relative:margin" o:allowincell="f" fillcolor="red" stroked="f">
          <v:fill opacity=".5"/>
          <v:textpath style="font-family:&quot;Arial&quot;;font-size:1pt" string="Redline Vers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0036896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F33432"/>
    <w:multiLevelType w:val="multilevel"/>
    <w:tmpl w:val="CCFED808"/>
    <w:styleLink w:val="AnnexesF"/>
    <w:lvl w:ilvl="0">
      <w:start w:val="1"/>
      <w:numFmt w:val="upperLetter"/>
      <w:pStyle w:val="ANNEXEtitre"/>
      <w:suff w:val="nothing"/>
      <w:lvlText w:val="Annexe %1"/>
      <w:lvlJc w:val="center"/>
      <w:pPr>
        <w:ind w:left="0" w:firstLine="624"/>
      </w:pPr>
      <w:rPr>
        <w:rFonts w:hint="default"/>
        <w:b w:val="0"/>
        <w:spacing w:val="8"/>
      </w:rPr>
    </w:lvl>
    <w:lvl w:ilvl="1">
      <w:start w:val="1"/>
      <w:numFmt w:val="decimal"/>
      <w:pStyle w:val="ANNEXE-heading1"/>
      <w:lvlText w:val="%1.%2"/>
      <w:lvlJc w:val="left"/>
      <w:pPr>
        <w:ind w:left="680" w:hanging="680"/>
      </w:pPr>
      <w:rPr>
        <w:rFonts w:hint="default"/>
        <w:b w:val="0"/>
      </w:rPr>
    </w:lvl>
    <w:lvl w:ilvl="2">
      <w:start w:val="1"/>
      <w:numFmt w:val="decimal"/>
      <w:pStyle w:val="ANNEXE-heading2"/>
      <w:lvlText w:val="%1.%2.%3"/>
      <w:lvlJc w:val="left"/>
      <w:pPr>
        <w:ind w:left="907" w:hanging="907"/>
      </w:pPr>
      <w:rPr>
        <w:rFonts w:hint="default"/>
        <w:b w:val="0"/>
      </w:rPr>
    </w:lvl>
    <w:lvl w:ilvl="3">
      <w:start w:val="1"/>
      <w:numFmt w:val="decimal"/>
      <w:pStyle w:val="ANNEXE-heading3"/>
      <w:lvlText w:val="%1.%2.%3.%4"/>
      <w:lvlJc w:val="left"/>
      <w:pPr>
        <w:ind w:left="1134" w:hanging="1134"/>
      </w:pPr>
      <w:rPr>
        <w:rFonts w:hint="default"/>
        <w:b w:val="0"/>
      </w:rPr>
    </w:lvl>
    <w:lvl w:ilvl="4">
      <w:start w:val="1"/>
      <w:numFmt w:val="decimal"/>
      <w:pStyle w:val="ANNEXE-heading4"/>
      <w:lvlText w:val="%1.%2.%3.%4.%5"/>
      <w:lvlJc w:val="left"/>
      <w:pPr>
        <w:ind w:left="1361" w:hanging="1361"/>
      </w:pPr>
      <w:rPr>
        <w:rFonts w:hint="default"/>
        <w:b w:val="0"/>
      </w:rPr>
    </w:lvl>
    <w:lvl w:ilvl="5">
      <w:start w:val="1"/>
      <w:numFmt w:val="decimal"/>
      <w:pStyle w:val="ANNEXE-heading5"/>
      <w:lvlText w:val="%1.%2.%3.%4.%5.%6"/>
      <w:lvlJc w:val="left"/>
      <w:pPr>
        <w:ind w:left="1588" w:hanging="1588"/>
      </w:pPr>
      <w:rPr>
        <w:rFonts w:hint="default"/>
        <w:b w:val="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8"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9" w15:restartNumberingAfterBreak="0">
    <w:nsid w:val="2EB47DB5"/>
    <w:multiLevelType w:val="hybridMultilevel"/>
    <w:tmpl w:val="F9CE2102"/>
    <w:lvl w:ilvl="0" w:tplc="915AC16E">
      <w:start w:val="1"/>
      <w:numFmt w:val="decimal"/>
      <w:pStyle w:val="berschrift"/>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1"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12" w15:restartNumberingAfterBreak="0">
    <w:nsid w:val="36FF1519"/>
    <w:multiLevelType w:val="singleLevel"/>
    <w:tmpl w:val="E43EA9AC"/>
    <w:lvl w:ilvl="0">
      <w:start w:val="1"/>
      <w:numFmt w:val="lowerLetter"/>
      <w:pStyle w:val="ListNumber"/>
      <w:lvlText w:val="%1)"/>
      <w:lvlJc w:val="left"/>
      <w:pPr>
        <w:tabs>
          <w:tab w:val="num" w:pos="360"/>
        </w:tabs>
        <w:ind w:left="360" w:hanging="360"/>
      </w:pPr>
      <w:rPr>
        <w:b w:val="0"/>
        <w:bCs w:val="0"/>
        <w:i w:val="0"/>
        <w:iCs w:val="0"/>
        <w:caps w:val="0"/>
        <w:smallCaps w:val="0"/>
        <w:strike w:val="0"/>
        <w:dstrike w:val="0"/>
        <w:noProof w:val="0"/>
        <w:vanish w:val="0"/>
        <w:color w:val="00000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4" w15:restartNumberingAfterBreak="0">
    <w:nsid w:val="45EF1B76"/>
    <w:multiLevelType w:val="hybridMultilevel"/>
    <w:tmpl w:val="4A9E2650"/>
    <w:lvl w:ilvl="0" w:tplc="7A661074">
      <w:start w:val="1"/>
      <w:numFmt w:val="bullet"/>
      <w:pStyle w:val="ListDash5"/>
      <w:lvlText w:val=""/>
      <w:lvlJc w:val="left"/>
      <w:pPr>
        <w:ind w:left="2081" w:hanging="360"/>
      </w:pPr>
      <w:rPr>
        <w:rFonts w:ascii="Symbol" w:hAnsi="Symbol" w:hint="default"/>
      </w:rPr>
    </w:lvl>
    <w:lvl w:ilvl="1" w:tplc="08090003" w:tentative="1">
      <w:start w:val="1"/>
      <w:numFmt w:val="bullet"/>
      <w:lvlText w:val="o"/>
      <w:lvlJc w:val="left"/>
      <w:pPr>
        <w:ind w:left="2801" w:hanging="360"/>
      </w:pPr>
      <w:rPr>
        <w:rFonts w:ascii="Courier New" w:hAnsi="Courier New" w:cs="Courier New" w:hint="default"/>
      </w:rPr>
    </w:lvl>
    <w:lvl w:ilvl="2" w:tplc="08090005" w:tentative="1">
      <w:start w:val="1"/>
      <w:numFmt w:val="bullet"/>
      <w:lvlText w:val=""/>
      <w:lvlJc w:val="left"/>
      <w:pPr>
        <w:ind w:left="3521" w:hanging="360"/>
      </w:pPr>
      <w:rPr>
        <w:rFonts w:ascii="Wingdings" w:hAnsi="Wingdings" w:hint="default"/>
      </w:rPr>
    </w:lvl>
    <w:lvl w:ilvl="3" w:tplc="08090001" w:tentative="1">
      <w:start w:val="1"/>
      <w:numFmt w:val="bullet"/>
      <w:lvlText w:val=""/>
      <w:lvlJc w:val="left"/>
      <w:pPr>
        <w:ind w:left="4241" w:hanging="360"/>
      </w:pPr>
      <w:rPr>
        <w:rFonts w:ascii="Symbol" w:hAnsi="Symbol" w:hint="default"/>
      </w:rPr>
    </w:lvl>
    <w:lvl w:ilvl="4" w:tplc="08090003" w:tentative="1">
      <w:start w:val="1"/>
      <w:numFmt w:val="bullet"/>
      <w:lvlText w:val="o"/>
      <w:lvlJc w:val="left"/>
      <w:pPr>
        <w:ind w:left="4961" w:hanging="360"/>
      </w:pPr>
      <w:rPr>
        <w:rFonts w:ascii="Courier New" w:hAnsi="Courier New" w:cs="Courier New" w:hint="default"/>
      </w:rPr>
    </w:lvl>
    <w:lvl w:ilvl="5" w:tplc="08090005" w:tentative="1">
      <w:start w:val="1"/>
      <w:numFmt w:val="bullet"/>
      <w:lvlText w:val=""/>
      <w:lvlJc w:val="left"/>
      <w:pPr>
        <w:ind w:left="5681" w:hanging="360"/>
      </w:pPr>
      <w:rPr>
        <w:rFonts w:ascii="Wingdings" w:hAnsi="Wingdings" w:hint="default"/>
      </w:rPr>
    </w:lvl>
    <w:lvl w:ilvl="6" w:tplc="08090001" w:tentative="1">
      <w:start w:val="1"/>
      <w:numFmt w:val="bullet"/>
      <w:lvlText w:val=""/>
      <w:lvlJc w:val="left"/>
      <w:pPr>
        <w:ind w:left="6401" w:hanging="360"/>
      </w:pPr>
      <w:rPr>
        <w:rFonts w:ascii="Symbol" w:hAnsi="Symbol" w:hint="default"/>
      </w:rPr>
    </w:lvl>
    <w:lvl w:ilvl="7" w:tplc="08090003" w:tentative="1">
      <w:start w:val="1"/>
      <w:numFmt w:val="bullet"/>
      <w:lvlText w:val="o"/>
      <w:lvlJc w:val="left"/>
      <w:pPr>
        <w:ind w:left="7121" w:hanging="360"/>
      </w:pPr>
      <w:rPr>
        <w:rFonts w:ascii="Courier New" w:hAnsi="Courier New" w:cs="Courier New" w:hint="default"/>
      </w:rPr>
    </w:lvl>
    <w:lvl w:ilvl="8" w:tplc="08090005" w:tentative="1">
      <w:start w:val="1"/>
      <w:numFmt w:val="bullet"/>
      <w:lvlText w:val=""/>
      <w:lvlJc w:val="left"/>
      <w:pPr>
        <w:ind w:left="7841" w:hanging="360"/>
      </w:pPr>
      <w:rPr>
        <w:rFonts w:ascii="Wingdings" w:hAnsi="Wingdings" w:hint="default"/>
      </w:rPr>
    </w:lvl>
  </w:abstractNum>
  <w:abstractNum w:abstractNumId="15"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17"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8" w15:restartNumberingAfterBreak="0">
    <w:nsid w:val="5F963E1B"/>
    <w:multiLevelType w:val="multilevel"/>
    <w:tmpl w:val="CCFED808"/>
    <w:numStyleLink w:val="AnnexesF"/>
  </w:abstractNum>
  <w:abstractNum w:abstractNumId="19" w15:restartNumberingAfterBreak="0">
    <w:nsid w:val="6E225928"/>
    <w:multiLevelType w:val="hybridMultilevel"/>
    <w:tmpl w:val="1CB6E1F2"/>
    <w:lvl w:ilvl="0" w:tplc="94C262DA">
      <w:start w:val="1"/>
      <w:numFmt w:val="bullet"/>
      <w:pStyle w:val="2ndpage-bullet"/>
      <w:lvlText w:val=""/>
      <w:lvlJc w:val="left"/>
      <w:pPr>
        <w:tabs>
          <w:tab w:val="num" w:pos="720"/>
        </w:tabs>
        <w:ind w:left="720" w:hanging="360"/>
      </w:pPr>
      <w:rPr>
        <w:rFonts w:ascii="Wingdings" w:hAnsi="Wingdings"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16cid:durableId="1949004978">
    <w:abstractNumId w:val="3"/>
  </w:num>
  <w:num w:numId="2" w16cid:durableId="393312362">
    <w:abstractNumId w:val="7"/>
  </w:num>
  <w:num w:numId="3" w16cid:durableId="382680367">
    <w:abstractNumId w:val="20"/>
  </w:num>
  <w:num w:numId="4" w16cid:durableId="1438017484">
    <w:abstractNumId w:val="5"/>
  </w:num>
  <w:num w:numId="5" w16cid:durableId="1705715396">
    <w:abstractNumId w:val="17"/>
  </w:num>
  <w:num w:numId="6" w16cid:durableId="1278100479">
    <w:abstractNumId w:val="12"/>
    <w:lvlOverride w:ilvl="0">
      <w:startOverride w:val="1"/>
    </w:lvlOverride>
  </w:num>
  <w:num w:numId="7" w16cid:durableId="2133285331">
    <w:abstractNumId w:val="4"/>
  </w:num>
  <w:num w:numId="8" w16cid:durableId="510143801">
    <w:abstractNumId w:val="15"/>
  </w:num>
  <w:num w:numId="9" w16cid:durableId="611207931">
    <w:abstractNumId w:val="13"/>
  </w:num>
  <w:num w:numId="10" w16cid:durableId="1566332480">
    <w:abstractNumId w:val="2"/>
  </w:num>
  <w:num w:numId="11" w16cid:durableId="2126651318">
    <w:abstractNumId w:val="11"/>
  </w:num>
  <w:num w:numId="12" w16cid:durableId="1613703559">
    <w:abstractNumId w:val="10"/>
    <w:lvlOverride w:ilvl="0">
      <w:startOverride w:val="1"/>
    </w:lvlOverride>
  </w:num>
  <w:num w:numId="13" w16cid:durableId="615213966">
    <w:abstractNumId w:val="8"/>
    <w:lvlOverride w:ilvl="0">
      <w:startOverride w:val="1"/>
    </w:lvlOverride>
  </w:num>
  <w:num w:numId="14" w16cid:durableId="1673677023">
    <w:abstractNumId w:val="1"/>
    <w:lvlOverride w:ilvl="0">
      <w:startOverride w:val="1"/>
    </w:lvlOverride>
  </w:num>
  <w:num w:numId="15" w16cid:durableId="122579474">
    <w:abstractNumId w:val="16"/>
    <w:lvlOverride w:ilvl="0">
      <w:startOverride w:val="1"/>
    </w:lvlOverride>
  </w:num>
  <w:num w:numId="16" w16cid:durableId="2072606754">
    <w:abstractNumId w:val="0"/>
  </w:num>
  <w:num w:numId="17" w16cid:durableId="475685465">
    <w:abstractNumId w:val="14"/>
  </w:num>
  <w:num w:numId="18" w16cid:durableId="401026937">
    <w:abstractNumId w:val="6"/>
  </w:num>
  <w:num w:numId="19" w16cid:durableId="876771889">
    <w:abstractNumId w:val="19"/>
  </w:num>
  <w:num w:numId="20" w16cid:durableId="862942700">
    <w:abstractNumId w:val="18"/>
    <w:lvlOverride w:ilvl="0">
      <w:lvl w:ilvl="0">
        <w:start w:val="1"/>
        <w:numFmt w:val="upperLetter"/>
        <w:pStyle w:val="ANNEXEtitre"/>
        <w:suff w:val="nothing"/>
        <w:lvlText w:val="Annexe %1"/>
        <w:lvlJc w:val="center"/>
        <w:pPr>
          <w:ind w:left="0" w:firstLine="624"/>
        </w:pPr>
      </w:lvl>
    </w:lvlOverride>
  </w:num>
  <w:num w:numId="21" w16cid:durableId="2043046081">
    <w:abstractNumId w:val="9"/>
  </w:num>
  <w:num w:numId="22" w16cid:durableId="1779328394">
    <w:abstractNumId w:val="12"/>
    <w:lvlOverride w:ilvl="0">
      <w:startOverride w:val="1"/>
    </w:lvlOverride>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k Amos">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146"/>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C7"/>
    <w:rsid w:val="00021EFE"/>
    <w:rsid w:val="00024208"/>
    <w:rsid w:val="0007308D"/>
    <w:rsid w:val="000B3146"/>
    <w:rsid w:val="00164940"/>
    <w:rsid w:val="0017221E"/>
    <w:rsid w:val="001777E3"/>
    <w:rsid w:val="001830EE"/>
    <w:rsid w:val="001B1E50"/>
    <w:rsid w:val="001F5225"/>
    <w:rsid w:val="00202740"/>
    <w:rsid w:val="00220450"/>
    <w:rsid w:val="0025763B"/>
    <w:rsid w:val="002A7E9C"/>
    <w:rsid w:val="002C0CC3"/>
    <w:rsid w:val="002E6392"/>
    <w:rsid w:val="002F36FD"/>
    <w:rsid w:val="00347754"/>
    <w:rsid w:val="00376DC3"/>
    <w:rsid w:val="00381FCF"/>
    <w:rsid w:val="003B4ECE"/>
    <w:rsid w:val="003F1235"/>
    <w:rsid w:val="00423075"/>
    <w:rsid w:val="00450DA0"/>
    <w:rsid w:val="004805FD"/>
    <w:rsid w:val="004A6273"/>
    <w:rsid w:val="004B34F7"/>
    <w:rsid w:val="004B4450"/>
    <w:rsid w:val="004B5C23"/>
    <w:rsid w:val="0053619D"/>
    <w:rsid w:val="005568FA"/>
    <w:rsid w:val="00576C4F"/>
    <w:rsid w:val="00594A8C"/>
    <w:rsid w:val="005E2CD7"/>
    <w:rsid w:val="006047AA"/>
    <w:rsid w:val="00611896"/>
    <w:rsid w:val="00614B3B"/>
    <w:rsid w:val="0062691B"/>
    <w:rsid w:val="006474ED"/>
    <w:rsid w:val="006513AB"/>
    <w:rsid w:val="00663154"/>
    <w:rsid w:val="00666236"/>
    <w:rsid w:val="0068335C"/>
    <w:rsid w:val="006A487E"/>
    <w:rsid w:val="006E3F0F"/>
    <w:rsid w:val="00701C9D"/>
    <w:rsid w:val="00712479"/>
    <w:rsid w:val="00767031"/>
    <w:rsid w:val="00784C07"/>
    <w:rsid w:val="00785AC0"/>
    <w:rsid w:val="007A0E24"/>
    <w:rsid w:val="007B3534"/>
    <w:rsid w:val="007D603C"/>
    <w:rsid w:val="007D6B2A"/>
    <w:rsid w:val="00807AFC"/>
    <w:rsid w:val="00820DAA"/>
    <w:rsid w:val="00834274"/>
    <w:rsid w:val="008471E3"/>
    <w:rsid w:val="008741DC"/>
    <w:rsid w:val="008A7265"/>
    <w:rsid w:val="008C3CDE"/>
    <w:rsid w:val="008C499F"/>
    <w:rsid w:val="008D256F"/>
    <w:rsid w:val="008D588D"/>
    <w:rsid w:val="00905A53"/>
    <w:rsid w:val="00916926"/>
    <w:rsid w:val="00922E3B"/>
    <w:rsid w:val="009246B8"/>
    <w:rsid w:val="00933C08"/>
    <w:rsid w:val="00951C89"/>
    <w:rsid w:val="00962FE9"/>
    <w:rsid w:val="00973925"/>
    <w:rsid w:val="009956F0"/>
    <w:rsid w:val="00997CA5"/>
    <w:rsid w:val="009A4E53"/>
    <w:rsid w:val="00A623C6"/>
    <w:rsid w:val="00A6538F"/>
    <w:rsid w:val="00AC0847"/>
    <w:rsid w:val="00AC545F"/>
    <w:rsid w:val="00AF531F"/>
    <w:rsid w:val="00B42C3C"/>
    <w:rsid w:val="00B759F5"/>
    <w:rsid w:val="00B928EF"/>
    <w:rsid w:val="00BA5D21"/>
    <w:rsid w:val="00BB0F30"/>
    <w:rsid w:val="00BB29D4"/>
    <w:rsid w:val="00BC43DB"/>
    <w:rsid w:val="00C844A7"/>
    <w:rsid w:val="00CC7875"/>
    <w:rsid w:val="00CE0B1E"/>
    <w:rsid w:val="00CF6F4B"/>
    <w:rsid w:val="00D470C7"/>
    <w:rsid w:val="00D82A8B"/>
    <w:rsid w:val="00DA79E0"/>
    <w:rsid w:val="00DB2333"/>
    <w:rsid w:val="00DF4DF1"/>
    <w:rsid w:val="00E57099"/>
    <w:rsid w:val="00E600CE"/>
    <w:rsid w:val="00E62AF5"/>
    <w:rsid w:val="00E7170C"/>
    <w:rsid w:val="00EA0C67"/>
    <w:rsid w:val="00EA2DBB"/>
    <w:rsid w:val="00EC2F62"/>
    <w:rsid w:val="00ED310D"/>
    <w:rsid w:val="00EE4CF2"/>
    <w:rsid w:val="00F00330"/>
    <w:rsid w:val="00F02760"/>
    <w:rsid w:val="00F203E2"/>
    <w:rsid w:val="00F2503C"/>
    <w:rsid w:val="00F67239"/>
    <w:rsid w:val="00F72ED4"/>
    <w:rsid w:val="00FB797E"/>
    <w:rsid w:val="00FC1F5D"/>
    <w:rsid w:val="00FC6AED"/>
    <w:rsid w:val="00FE25E2"/>
    <w:rsid w:val="00FF0345"/>
    <w:rsid w:val="00FF17F5"/>
    <w:rsid w:val="00FF331F"/>
    <w:rsid w:val="00FF72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146"/>
    <o:shapelayout v:ext="edit">
      <o:idmap v:ext="edit" data="2"/>
    </o:shapelayout>
  </w:shapeDefaults>
  <w:decimalSymbol w:val="."/>
  <w:listSeparator w:val=","/>
  <w14:docId w14:val="5FB4F601"/>
  <w15:chartTrackingRefBased/>
  <w15:docId w15:val="{2E4E1F9C-96D2-42E9-85E7-9518166C2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szCs w:val="22"/>
      <w:lang w:eastAsia="en-US"/>
    </w:rPr>
  </w:style>
  <w:style w:type="paragraph" w:styleId="Heading1">
    <w:name w:val="heading 1"/>
    <w:basedOn w:val="PARAGRAPH"/>
    <w:next w:val="PARAGRAPH"/>
    <w:link w:val="Heading1Char"/>
    <w:qFormat/>
    <w:rsid w:val="00BA5D21"/>
    <w:pPr>
      <w:keepNext/>
      <w:tabs>
        <w:tab w:val="num" w:pos="360"/>
      </w:tabs>
      <w:suppressAutoHyphens/>
      <w:spacing w:before="200"/>
      <w:jc w:val="left"/>
      <w:outlineLvl w:val="0"/>
    </w:pPr>
    <w:rPr>
      <w:b/>
      <w:bCs/>
      <w:sz w:val="22"/>
      <w:szCs w:val="22"/>
    </w:rPr>
  </w:style>
  <w:style w:type="paragraph" w:styleId="Heading2">
    <w:name w:val="heading 2"/>
    <w:basedOn w:val="Heading1"/>
    <w:next w:val="PARAGRAPH"/>
    <w:link w:val="Heading2Char"/>
    <w:qFormat/>
    <w:rsid w:val="00BA5D21"/>
    <w:pPr>
      <w:spacing w:before="100" w:after="100"/>
      <w:outlineLvl w:val="1"/>
    </w:pPr>
    <w:rPr>
      <w:sz w:val="20"/>
      <w:szCs w:val="20"/>
    </w:rPr>
  </w:style>
  <w:style w:type="paragraph" w:styleId="Heading3">
    <w:name w:val="heading 3"/>
    <w:basedOn w:val="Normal"/>
    <w:next w:val="Normal"/>
    <w:link w:val="Heading3Char"/>
    <w:qFormat/>
    <w:rsid w:val="00FF0345"/>
    <w:pPr>
      <w:keepNext/>
      <w:outlineLvl w:val="2"/>
    </w:pPr>
    <w:rPr>
      <w:rFonts w:ascii="Times New Roman" w:eastAsia="Times New Roman" w:hAnsi="Times New Roman"/>
      <w:b/>
      <w:i/>
      <w:sz w:val="28"/>
      <w:szCs w:val="20"/>
    </w:rPr>
  </w:style>
  <w:style w:type="paragraph" w:styleId="Heading4">
    <w:name w:val="heading 4"/>
    <w:basedOn w:val="Heading3"/>
    <w:next w:val="PARAGRAPH"/>
    <w:link w:val="Heading4Char"/>
    <w:qFormat/>
    <w:rsid w:val="00BA5D21"/>
    <w:pPr>
      <w:tabs>
        <w:tab w:val="num" w:pos="1077"/>
      </w:tabs>
      <w:suppressAutoHyphens/>
      <w:snapToGrid w:val="0"/>
      <w:spacing w:before="100" w:after="100"/>
      <w:ind w:left="1077" w:hanging="1077"/>
      <w:outlineLvl w:val="3"/>
    </w:pPr>
    <w:rPr>
      <w:rFonts w:ascii="Arial" w:hAnsi="Arial" w:cs="Arial"/>
      <w:bCs/>
      <w:i w:val="0"/>
      <w:spacing w:val="8"/>
      <w:sz w:val="20"/>
      <w:lang w:val="en-GB" w:eastAsia="zh-CN"/>
    </w:rPr>
  </w:style>
  <w:style w:type="paragraph" w:styleId="Heading5">
    <w:name w:val="heading 5"/>
    <w:basedOn w:val="Heading4"/>
    <w:next w:val="PARAGRAPH"/>
    <w:link w:val="Heading5Char"/>
    <w:qFormat/>
    <w:rsid w:val="00BA5D21"/>
    <w:pPr>
      <w:tabs>
        <w:tab w:val="clear" w:pos="1077"/>
        <w:tab w:val="num" w:pos="1304"/>
      </w:tabs>
      <w:ind w:left="1304" w:hanging="1304"/>
      <w:outlineLvl w:val="4"/>
    </w:pPr>
  </w:style>
  <w:style w:type="paragraph" w:styleId="Heading6">
    <w:name w:val="heading 6"/>
    <w:basedOn w:val="Heading5"/>
    <w:next w:val="PARAGRAPH"/>
    <w:link w:val="Heading6Char"/>
    <w:qFormat/>
    <w:rsid w:val="00BA5D21"/>
    <w:pPr>
      <w:tabs>
        <w:tab w:val="clear" w:pos="1304"/>
        <w:tab w:val="num" w:pos="1531"/>
      </w:tabs>
      <w:ind w:left="1531" w:hanging="1531"/>
      <w:outlineLvl w:val="5"/>
    </w:pPr>
  </w:style>
  <w:style w:type="paragraph" w:styleId="Heading7">
    <w:name w:val="heading 7"/>
    <w:basedOn w:val="Heading6"/>
    <w:next w:val="PARAGRAPH"/>
    <w:link w:val="Heading7Char"/>
    <w:qFormat/>
    <w:rsid w:val="00BA5D21"/>
    <w:pPr>
      <w:tabs>
        <w:tab w:val="clear" w:pos="1531"/>
        <w:tab w:val="num" w:pos="1758"/>
      </w:tabs>
      <w:ind w:left="1758" w:hanging="1758"/>
      <w:outlineLvl w:val="6"/>
    </w:pPr>
  </w:style>
  <w:style w:type="paragraph" w:styleId="Heading8">
    <w:name w:val="heading 8"/>
    <w:basedOn w:val="Heading7"/>
    <w:next w:val="PARAGRAPH"/>
    <w:link w:val="Heading8Char"/>
    <w:qFormat/>
    <w:rsid w:val="00BA5D21"/>
    <w:pPr>
      <w:tabs>
        <w:tab w:val="clear" w:pos="1758"/>
        <w:tab w:val="num" w:pos="1985"/>
      </w:tabs>
      <w:ind w:left="1985" w:hanging="1985"/>
      <w:outlineLvl w:val="7"/>
    </w:pPr>
  </w:style>
  <w:style w:type="paragraph" w:styleId="Heading9">
    <w:name w:val="heading 9"/>
    <w:basedOn w:val="Heading8"/>
    <w:next w:val="PARAGRAPH"/>
    <w:link w:val="Heading9Char"/>
    <w:qFormat/>
    <w:rsid w:val="00BA5D21"/>
    <w:pPr>
      <w:tabs>
        <w:tab w:val="clear" w:pos="1985"/>
        <w:tab w:val="num" w:pos="2211"/>
      </w:tabs>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C3CDE"/>
    <w:rPr>
      <w:color w:val="0563C1"/>
      <w:u w:val="single"/>
    </w:rPr>
  </w:style>
  <w:style w:type="paragraph" w:styleId="Header">
    <w:name w:val="header"/>
    <w:basedOn w:val="Normal"/>
    <w:link w:val="HeaderChar"/>
    <w:unhideWhenUsed/>
    <w:rsid w:val="00B42C3C"/>
    <w:pPr>
      <w:tabs>
        <w:tab w:val="center" w:pos="4513"/>
        <w:tab w:val="right" w:pos="9026"/>
      </w:tabs>
    </w:pPr>
  </w:style>
  <w:style w:type="character" w:customStyle="1" w:styleId="HeaderChar">
    <w:name w:val="Header Char"/>
    <w:link w:val="Header"/>
    <w:rsid w:val="00B42C3C"/>
    <w:rPr>
      <w:sz w:val="22"/>
      <w:szCs w:val="22"/>
      <w:lang w:eastAsia="en-US"/>
    </w:rPr>
  </w:style>
  <w:style w:type="paragraph" w:styleId="Footer">
    <w:name w:val="footer"/>
    <w:basedOn w:val="Normal"/>
    <w:link w:val="FooterChar"/>
    <w:uiPriority w:val="29"/>
    <w:unhideWhenUsed/>
    <w:rsid w:val="00B42C3C"/>
    <w:pPr>
      <w:tabs>
        <w:tab w:val="center" w:pos="4513"/>
        <w:tab w:val="right" w:pos="9026"/>
      </w:tabs>
    </w:pPr>
  </w:style>
  <w:style w:type="character" w:customStyle="1" w:styleId="FooterChar">
    <w:name w:val="Footer Char"/>
    <w:link w:val="Footer"/>
    <w:uiPriority w:val="29"/>
    <w:rsid w:val="00B42C3C"/>
    <w:rPr>
      <w:sz w:val="22"/>
      <w:szCs w:val="22"/>
      <w:lang w:eastAsia="en-US"/>
    </w:rPr>
  </w:style>
  <w:style w:type="character" w:styleId="FollowedHyperlink">
    <w:name w:val="FollowedHyperlink"/>
    <w:uiPriority w:val="99"/>
    <w:unhideWhenUsed/>
    <w:rsid w:val="0068335C"/>
    <w:rPr>
      <w:color w:val="954F72"/>
      <w:u w:val="single"/>
    </w:rPr>
  </w:style>
  <w:style w:type="character" w:styleId="UnresolvedMention">
    <w:name w:val="Unresolved Mention"/>
    <w:basedOn w:val="DefaultParagraphFont"/>
    <w:uiPriority w:val="99"/>
    <w:semiHidden/>
    <w:unhideWhenUsed/>
    <w:rsid w:val="00767031"/>
    <w:rPr>
      <w:color w:val="605E5C"/>
      <w:shd w:val="clear" w:color="auto" w:fill="E1DFDD"/>
    </w:rPr>
  </w:style>
  <w:style w:type="character" w:customStyle="1" w:styleId="Heading3Char">
    <w:name w:val="Heading 3 Char"/>
    <w:basedOn w:val="DefaultParagraphFont"/>
    <w:link w:val="Heading3"/>
    <w:rsid w:val="00FF0345"/>
    <w:rPr>
      <w:rFonts w:ascii="Times New Roman" w:eastAsia="Times New Roman" w:hAnsi="Times New Roman"/>
      <w:b/>
      <w:i/>
      <w:sz w:val="28"/>
      <w:lang w:eastAsia="en-US"/>
    </w:rPr>
  </w:style>
  <w:style w:type="paragraph" w:styleId="Revision">
    <w:name w:val="Revision"/>
    <w:hidden/>
    <w:uiPriority w:val="99"/>
    <w:semiHidden/>
    <w:rsid w:val="00594A8C"/>
    <w:rPr>
      <w:sz w:val="22"/>
      <w:szCs w:val="22"/>
      <w:lang w:eastAsia="en-US"/>
    </w:rPr>
  </w:style>
  <w:style w:type="paragraph" w:customStyle="1" w:styleId="MAIN-TITLE">
    <w:name w:val="MAIN-TITLE"/>
    <w:basedOn w:val="Normal"/>
    <w:qFormat/>
    <w:rsid w:val="00BC43DB"/>
    <w:pPr>
      <w:snapToGrid w:val="0"/>
      <w:jc w:val="center"/>
    </w:pPr>
    <w:rPr>
      <w:rFonts w:ascii="Arial" w:eastAsia="Times New Roman" w:hAnsi="Arial" w:cs="Arial"/>
      <w:b/>
      <w:bCs/>
      <w:spacing w:val="8"/>
      <w:sz w:val="24"/>
      <w:szCs w:val="24"/>
      <w:lang w:val="en-GB" w:eastAsia="zh-CN"/>
    </w:rPr>
  </w:style>
  <w:style w:type="paragraph" w:customStyle="1" w:styleId="Default">
    <w:name w:val="Default"/>
    <w:rsid w:val="00BC43DB"/>
    <w:pPr>
      <w:autoSpaceDE w:val="0"/>
      <w:autoSpaceDN w:val="0"/>
      <w:adjustRightInd w:val="0"/>
    </w:pPr>
    <w:rPr>
      <w:rFonts w:ascii="Arial" w:eastAsia="Times New Roman" w:hAnsi="Arial" w:cs="Arial"/>
      <w:color w:val="000000"/>
      <w:sz w:val="24"/>
      <w:szCs w:val="24"/>
      <w:lang w:eastAsia="zh-CN"/>
    </w:rPr>
  </w:style>
  <w:style w:type="character" w:customStyle="1" w:styleId="Heading1Char">
    <w:name w:val="Heading 1 Char"/>
    <w:basedOn w:val="DefaultParagraphFont"/>
    <w:link w:val="Heading1"/>
    <w:rsid w:val="00BA5D21"/>
    <w:rPr>
      <w:rFonts w:ascii="Arial" w:eastAsia="Times New Roman" w:hAnsi="Arial" w:cs="Arial"/>
      <w:b/>
      <w:bCs/>
      <w:spacing w:val="8"/>
      <w:sz w:val="22"/>
      <w:szCs w:val="22"/>
      <w:lang w:val="en-GB" w:eastAsia="zh-CN"/>
    </w:rPr>
  </w:style>
  <w:style w:type="character" w:customStyle="1" w:styleId="Heading2Char">
    <w:name w:val="Heading 2 Char"/>
    <w:basedOn w:val="DefaultParagraphFont"/>
    <w:link w:val="Heading2"/>
    <w:rsid w:val="00BA5D21"/>
    <w:rPr>
      <w:rFonts w:ascii="Arial" w:eastAsia="Times New Roman" w:hAnsi="Arial" w:cs="Arial"/>
      <w:b/>
      <w:bCs/>
      <w:spacing w:val="8"/>
      <w:lang w:val="en-GB" w:eastAsia="zh-CN"/>
    </w:rPr>
  </w:style>
  <w:style w:type="character" w:customStyle="1" w:styleId="Heading4Char">
    <w:name w:val="Heading 4 Char"/>
    <w:basedOn w:val="DefaultParagraphFont"/>
    <w:link w:val="Heading4"/>
    <w:rsid w:val="00BA5D21"/>
    <w:rPr>
      <w:rFonts w:ascii="Arial" w:eastAsia="Times New Roman" w:hAnsi="Arial" w:cs="Arial"/>
      <w:b/>
      <w:bCs/>
      <w:spacing w:val="8"/>
      <w:lang w:val="en-GB" w:eastAsia="zh-CN"/>
    </w:rPr>
  </w:style>
  <w:style w:type="character" w:customStyle="1" w:styleId="Heading5Char">
    <w:name w:val="Heading 5 Char"/>
    <w:basedOn w:val="DefaultParagraphFont"/>
    <w:link w:val="Heading5"/>
    <w:rsid w:val="00BA5D21"/>
    <w:rPr>
      <w:rFonts w:ascii="Arial" w:eastAsia="Times New Roman" w:hAnsi="Arial" w:cs="Arial"/>
      <w:b/>
      <w:bCs/>
      <w:spacing w:val="8"/>
      <w:lang w:val="en-GB" w:eastAsia="zh-CN"/>
    </w:rPr>
  </w:style>
  <w:style w:type="character" w:customStyle="1" w:styleId="Heading6Char">
    <w:name w:val="Heading 6 Char"/>
    <w:basedOn w:val="DefaultParagraphFont"/>
    <w:link w:val="Heading6"/>
    <w:rsid w:val="00BA5D21"/>
    <w:rPr>
      <w:rFonts w:ascii="Arial" w:eastAsia="Times New Roman" w:hAnsi="Arial" w:cs="Arial"/>
      <w:b/>
      <w:bCs/>
      <w:spacing w:val="8"/>
      <w:lang w:val="en-GB" w:eastAsia="zh-CN"/>
    </w:rPr>
  </w:style>
  <w:style w:type="character" w:customStyle="1" w:styleId="Heading7Char">
    <w:name w:val="Heading 7 Char"/>
    <w:basedOn w:val="DefaultParagraphFont"/>
    <w:link w:val="Heading7"/>
    <w:rsid w:val="00BA5D21"/>
    <w:rPr>
      <w:rFonts w:ascii="Arial" w:eastAsia="Times New Roman" w:hAnsi="Arial" w:cs="Arial"/>
      <w:b/>
      <w:bCs/>
      <w:spacing w:val="8"/>
      <w:lang w:val="en-GB" w:eastAsia="zh-CN"/>
    </w:rPr>
  </w:style>
  <w:style w:type="character" w:customStyle="1" w:styleId="Heading8Char">
    <w:name w:val="Heading 8 Char"/>
    <w:basedOn w:val="DefaultParagraphFont"/>
    <w:link w:val="Heading8"/>
    <w:rsid w:val="00BA5D21"/>
    <w:rPr>
      <w:rFonts w:ascii="Arial" w:eastAsia="Times New Roman" w:hAnsi="Arial" w:cs="Arial"/>
      <w:b/>
      <w:bCs/>
      <w:spacing w:val="8"/>
      <w:lang w:val="en-GB" w:eastAsia="zh-CN"/>
    </w:rPr>
  </w:style>
  <w:style w:type="character" w:customStyle="1" w:styleId="Heading9Char">
    <w:name w:val="Heading 9 Char"/>
    <w:basedOn w:val="DefaultParagraphFont"/>
    <w:link w:val="Heading9"/>
    <w:rsid w:val="00BA5D21"/>
    <w:rPr>
      <w:rFonts w:ascii="Arial" w:eastAsia="Times New Roman" w:hAnsi="Arial" w:cs="Arial"/>
      <w:b/>
      <w:bCs/>
      <w:spacing w:val="8"/>
      <w:lang w:val="en-GB" w:eastAsia="zh-CN"/>
    </w:rPr>
  </w:style>
  <w:style w:type="paragraph" w:styleId="BodyText">
    <w:name w:val="Body Text"/>
    <w:basedOn w:val="Normal"/>
    <w:link w:val="BodyTextChar"/>
    <w:rsid w:val="00BA5D21"/>
    <w:pPr>
      <w:widowControl w:val="0"/>
      <w:jc w:val="both"/>
    </w:pPr>
    <w:rPr>
      <w:rFonts w:ascii="Arial" w:eastAsia="Times New Roman" w:hAnsi="Arial" w:cs="Arial"/>
      <w:spacing w:val="8"/>
      <w:szCs w:val="20"/>
      <w:lang w:val="en-GB" w:eastAsia="zh-CN"/>
    </w:rPr>
  </w:style>
  <w:style w:type="character" w:customStyle="1" w:styleId="BodyTextChar">
    <w:name w:val="Body Text Char"/>
    <w:basedOn w:val="DefaultParagraphFont"/>
    <w:link w:val="BodyText"/>
    <w:rsid w:val="00BA5D21"/>
    <w:rPr>
      <w:rFonts w:ascii="Arial" w:eastAsia="Times New Roman" w:hAnsi="Arial" w:cs="Arial"/>
      <w:spacing w:val="8"/>
      <w:sz w:val="22"/>
      <w:lang w:val="en-GB" w:eastAsia="zh-CN"/>
    </w:rPr>
  </w:style>
  <w:style w:type="character" w:styleId="PageNumber">
    <w:name w:val="page number"/>
    <w:uiPriority w:val="29"/>
    <w:unhideWhenUsed/>
    <w:rsid w:val="00BA5D21"/>
    <w:rPr>
      <w:rFonts w:ascii="Arial" w:hAnsi="Arial"/>
      <w:sz w:val="20"/>
      <w:szCs w:val="20"/>
    </w:rPr>
  </w:style>
  <w:style w:type="paragraph" w:styleId="BodyText2">
    <w:name w:val="Body Text 2"/>
    <w:basedOn w:val="Normal"/>
    <w:link w:val="BodyText2Char"/>
    <w:rsid w:val="00BA5D21"/>
    <w:pPr>
      <w:widowControl w:val="0"/>
      <w:jc w:val="both"/>
    </w:pPr>
    <w:rPr>
      <w:rFonts w:ascii="Arial" w:eastAsia="Times New Roman" w:hAnsi="Arial" w:cs="Arial"/>
      <w:spacing w:val="8"/>
      <w:sz w:val="24"/>
      <w:szCs w:val="20"/>
      <w:lang w:val="en-GB" w:eastAsia="zh-CN"/>
    </w:rPr>
  </w:style>
  <w:style w:type="character" w:customStyle="1" w:styleId="BodyText2Char">
    <w:name w:val="Body Text 2 Char"/>
    <w:basedOn w:val="DefaultParagraphFont"/>
    <w:link w:val="BodyText2"/>
    <w:rsid w:val="00BA5D21"/>
    <w:rPr>
      <w:rFonts w:ascii="Arial" w:eastAsia="Times New Roman" w:hAnsi="Arial" w:cs="Arial"/>
      <w:spacing w:val="8"/>
      <w:sz w:val="24"/>
      <w:lang w:val="en-GB" w:eastAsia="zh-CN"/>
    </w:rPr>
  </w:style>
  <w:style w:type="paragraph" w:styleId="BodyText3">
    <w:name w:val="Body Text 3"/>
    <w:basedOn w:val="Normal"/>
    <w:link w:val="BodyText3Char"/>
    <w:rsid w:val="00BA5D21"/>
    <w:pPr>
      <w:tabs>
        <w:tab w:val="left" w:pos="-1416"/>
        <w:tab w:val="left" w:pos="-708"/>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jc w:val="both"/>
    </w:pPr>
    <w:rPr>
      <w:rFonts w:ascii="Arial" w:eastAsia="Times New Roman" w:hAnsi="Arial" w:cs="Arial"/>
      <w:spacing w:val="-3"/>
      <w:sz w:val="24"/>
      <w:szCs w:val="20"/>
      <w:lang w:val="en-GB" w:eastAsia="zh-CN"/>
    </w:rPr>
  </w:style>
  <w:style w:type="character" w:customStyle="1" w:styleId="BodyText3Char">
    <w:name w:val="Body Text 3 Char"/>
    <w:basedOn w:val="DefaultParagraphFont"/>
    <w:link w:val="BodyText3"/>
    <w:rsid w:val="00BA5D21"/>
    <w:rPr>
      <w:rFonts w:ascii="Arial" w:eastAsia="Times New Roman" w:hAnsi="Arial" w:cs="Arial"/>
      <w:spacing w:val="-3"/>
      <w:sz w:val="24"/>
      <w:lang w:val="en-GB" w:eastAsia="zh-CN"/>
    </w:rPr>
  </w:style>
  <w:style w:type="paragraph" w:styleId="BodyTextIndent2">
    <w:name w:val="Body Text Indent 2"/>
    <w:basedOn w:val="Normal"/>
    <w:link w:val="BodyTextIndent2Char"/>
    <w:rsid w:val="00BA5D21"/>
    <w:pPr>
      <w:ind w:left="709" w:hanging="709"/>
      <w:jc w:val="both"/>
    </w:pPr>
    <w:rPr>
      <w:rFonts w:ascii="Times New Roman" w:eastAsia="Times New Roman" w:hAnsi="Times New Roman" w:cs="Arial"/>
      <w:spacing w:val="8"/>
      <w:sz w:val="24"/>
      <w:szCs w:val="20"/>
      <w:lang w:val="hu-HU" w:eastAsia="zh-CN"/>
    </w:rPr>
  </w:style>
  <w:style w:type="character" w:customStyle="1" w:styleId="BodyTextIndent2Char">
    <w:name w:val="Body Text Indent 2 Char"/>
    <w:basedOn w:val="DefaultParagraphFont"/>
    <w:link w:val="BodyTextIndent2"/>
    <w:rsid w:val="00BA5D21"/>
    <w:rPr>
      <w:rFonts w:ascii="Times New Roman" w:eastAsia="Times New Roman" w:hAnsi="Times New Roman" w:cs="Arial"/>
      <w:spacing w:val="8"/>
      <w:sz w:val="24"/>
      <w:lang w:val="hu-HU" w:eastAsia="zh-CN"/>
    </w:rPr>
  </w:style>
  <w:style w:type="paragraph" w:styleId="Title">
    <w:name w:val="Title"/>
    <w:basedOn w:val="MAIN-TITLE"/>
    <w:link w:val="TitleChar"/>
    <w:qFormat/>
    <w:rsid w:val="00BA5D21"/>
    <w:rPr>
      <w:kern w:val="28"/>
    </w:rPr>
  </w:style>
  <w:style w:type="character" w:customStyle="1" w:styleId="TitleChar">
    <w:name w:val="Title Char"/>
    <w:basedOn w:val="DefaultParagraphFont"/>
    <w:link w:val="Title"/>
    <w:rsid w:val="00BA5D21"/>
    <w:rPr>
      <w:rFonts w:ascii="Arial" w:eastAsia="Times New Roman" w:hAnsi="Arial" w:cs="Arial"/>
      <w:b/>
      <w:bCs/>
      <w:spacing w:val="8"/>
      <w:kern w:val="28"/>
      <w:sz w:val="24"/>
      <w:szCs w:val="24"/>
      <w:lang w:val="en-GB" w:eastAsia="zh-CN"/>
    </w:rPr>
  </w:style>
  <w:style w:type="paragraph" w:customStyle="1" w:styleId="Definition">
    <w:name w:val="Definition"/>
    <w:basedOn w:val="Normal"/>
    <w:rsid w:val="00BA5D21"/>
    <w:pPr>
      <w:spacing w:line="260" w:lineRule="exact"/>
      <w:jc w:val="both"/>
    </w:pPr>
    <w:rPr>
      <w:rFonts w:ascii="Helvetica" w:eastAsia="Times New Roman" w:hAnsi="Helvetica" w:cs="Arial"/>
      <w:b/>
      <w:spacing w:val="8"/>
      <w:sz w:val="23"/>
      <w:szCs w:val="20"/>
      <w:lang w:val="en-GB" w:eastAsia="zh-CN"/>
    </w:rPr>
  </w:style>
  <w:style w:type="table" w:styleId="TableGrid">
    <w:name w:val="Table Grid"/>
    <w:basedOn w:val="TableNormal"/>
    <w:uiPriority w:val="59"/>
    <w:rsid w:val="00BA5D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BA5D21"/>
    <w:rPr>
      <w:sz w:val="16"/>
      <w:szCs w:val="16"/>
    </w:rPr>
  </w:style>
  <w:style w:type="paragraph" w:styleId="CommentText">
    <w:name w:val="annotation text"/>
    <w:basedOn w:val="Normal"/>
    <w:link w:val="CommentTextChar"/>
    <w:rsid w:val="00BA5D21"/>
    <w:pPr>
      <w:jc w:val="both"/>
    </w:pPr>
    <w:rPr>
      <w:rFonts w:ascii="Arial" w:eastAsia="Times New Roman" w:hAnsi="Arial" w:cs="Arial"/>
      <w:spacing w:val="8"/>
      <w:sz w:val="20"/>
      <w:szCs w:val="20"/>
      <w:lang w:val="en-GB" w:eastAsia="zh-CN"/>
    </w:rPr>
  </w:style>
  <w:style w:type="character" w:customStyle="1" w:styleId="CommentTextChar">
    <w:name w:val="Comment Text Char"/>
    <w:basedOn w:val="DefaultParagraphFont"/>
    <w:link w:val="CommentText"/>
    <w:uiPriority w:val="99"/>
    <w:rsid w:val="00BA5D21"/>
    <w:rPr>
      <w:rFonts w:ascii="Arial" w:eastAsia="Times New Roman" w:hAnsi="Arial" w:cs="Arial"/>
      <w:spacing w:val="8"/>
      <w:lang w:val="en-GB" w:eastAsia="zh-CN"/>
    </w:rPr>
  </w:style>
  <w:style w:type="paragraph" w:styleId="CommentSubject">
    <w:name w:val="annotation subject"/>
    <w:basedOn w:val="CommentText"/>
    <w:next w:val="CommentText"/>
    <w:link w:val="CommentSubjectChar"/>
    <w:uiPriority w:val="99"/>
    <w:rsid w:val="00BA5D21"/>
    <w:rPr>
      <w:b/>
      <w:bCs/>
    </w:rPr>
  </w:style>
  <w:style w:type="character" w:customStyle="1" w:styleId="CommentSubjectChar">
    <w:name w:val="Comment Subject Char"/>
    <w:basedOn w:val="CommentTextChar"/>
    <w:link w:val="CommentSubject"/>
    <w:uiPriority w:val="99"/>
    <w:rsid w:val="00BA5D21"/>
    <w:rPr>
      <w:rFonts w:ascii="Arial" w:eastAsia="Times New Roman" w:hAnsi="Arial" w:cs="Arial"/>
      <w:b/>
      <w:bCs/>
      <w:spacing w:val="8"/>
      <w:lang w:val="en-GB" w:eastAsia="zh-CN"/>
    </w:rPr>
  </w:style>
  <w:style w:type="paragraph" w:styleId="BalloonText">
    <w:name w:val="Balloon Text"/>
    <w:basedOn w:val="Normal"/>
    <w:link w:val="BalloonTextChar"/>
    <w:uiPriority w:val="99"/>
    <w:semiHidden/>
    <w:rsid w:val="00BA5D21"/>
    <w:pPr>
      <w:jc w:val="both"/>
    </w:pPr>
    <w:rPr>
      <w:rFonts w:ascii="Tahoma" w:eastAsia="Times New Roman" w:hAnsi="Tahoma" w:cs="Tahoma"/>
      <w:spacing w:val="8"/>
      <w:sz w:val="16"/>
      <w:szCs w:val="16"/>
      <w:lang w:val="en-GB" w:eastAsia="zh-CN"/>
    </w:rPr>
  </w:style>
  <w:style w:type="character" w:customStyle="1" w:styleId="BalloonTextChar">
    <w:name w:val="Balloon Text Char"/>
    <w:basedOn w:val="DefaultParagraphFont"/>
    <w:link w:val="BalloonText"/>
    <w:uiPriority w:val="99"/>
    <w:semiHidden/>
    <w:rsid w:val="00BA5D21"/>
    <w:rPr>
      <w:rFonts w:ascii="Tahoma" w:eastAsia="Times New Roman" w:hAnsi="Tahoma" w:cs="Tahoma"/>
      <w:spacing w:val="8"/>
      <w:sz w:val="16"/>
      <w:szCs w:val="16"/>
      <w:lang w:val="en-GB" w:eastAsia="zh-CN"/>
    </w:rPr>
  </w:style>
  <w:style w:type="character" w:styleId="Strong">
    <w:name w:val="Strong"/>
    <w:qFormat/>
    <w:rsid w:val="00BA5D21"/>
    <w:rPr>
      <w:b/>
      <w:bCs/>
    </w:rPr>
  </w:style>
  <w:style w:type="paragraph" w:customStyle="1" w:styleId="DefaultText">
    <w:name w:val="Default Text"/>
    <w:basedOn w:val="Normal"/>
    <w:rsid w:val="00BA5D21"/>
    <w:pPr>
      <w:jc w:val="both"/>
    </w:pPr>
    <w:rPr>
      <w:rFonts w:ascii="Arial" w:eastAsia="Times New Roman" w:hAnsi="Arial" w:cs="Arial"/>
      <w:spacing w:val="8"/>
      <w:sz w:val="24"/>
      <w:szCs w:val="20"/>
      <w:lang w:val="en-GB" w:eastAsia="zh-CN"/>
    </w:rPr>
  </w:style>
  <w:style w:type="paragraph" w:customStyle="1" w:styleId="AMD-Heading1">
    <w:name w:val="AMD-Heading1"/>
    <w:basedOn w:val="PARAGRAPH"/>
    <w:next w:val="PARAGRAPH"/>
    <w:rsid w:val="00BA5D21"/>
    <w:pPr>
      <w:keepNext/>
      <w:tabs>
        <w:tab w:val="left" w:pos="397"/>
      </w:tabs>
      <w:suppressAutoHyphens/>
      <w:spacing w:before="200"/>
      <w:ind w:left="397" w:hanging="397"/>
      <w:jc w:val="left"/>
      <w:outlineLvl w:val="0"/>
    </w:pPr>
    <w:rPr>
      <w:b/>
      <w:sz w:val="22"/>
    </w:rPr>
  </w:style>
  <w:style w:type="paragraph" w:customStyle="1" w:styleId="PARAGRAPH">
    <w:name w:val="PARAGRAPH"/>
    <w:link w:val="PARAGRAPHChar"/>
    <w:qFormat/>
    <w:rsid w:val="00BA5D21"/>
    <w:pPr>
      <w:snapToGrid w:val="0"/>
      <w:spacing w:before="100" w:after="200"/>
      <w:jc w:val="both"/>
    </w:pPr>
    <w:rPr>
      <w:rFonts w:ascii="Arial" w:eastAsia="Times New Roman" w:hAnsi="Arial" w:cs="Arial"/>
      <w:spacing w:val="8"/>
      <w:lang w:val="en-GB" w:eastAsia="zh-CN"/>
    </w:rPr>
  </w:style>
  <w:style w:type="paragraph" w:customStyle="1" w:styleId="FIGURE-title">
    <w:name w:val="FIGURE-title"/>
    <w:basedOn w:val="Normal"/>
    <w:next w:val="PARAGRAPH"/>
    <w:qFormat/>
    <w:rsid w:val="00BA5D21"/>
    <w:pPr>
      <w:snapToGrid w:val="0"/>
      <w:spacing w:before="100" w:after="200"/>
      <w:jc w:val="center"/>
    </w:pPr>
    <w:rPr>
      <w:rFonts w:ascii="Arial" w:eastAsia="Times New Roman" w:hAnsi="Arial" w:cs="Arial"/>
      <w:b/>
      <w:bCs/>
      <w:spacing w:val="8"/>
      <w:sz w:val="20"/>
      <w:szCs w:val="20"/>
      <w:lang w:val="en-GB" w:eastAsia="zh-CN"/>
    </w:rPr>
  </w:style>
  <w:style w:type="paragraph" w:customStyle="1" w:styleId="NOTE">
    <w:name w:val="NOTE"/>
    <w:basedOn w:val="Normal"/>
    <w:next w:val="PARAGRAPH"/>
    <w:qFormat/>
    <w:rsid w:val="00BA5D21"/>
    <w:pPr>
      <w:snapToGrid w:val="0"/>
      <w:spacing w:before="100" w:after="100"/>
      <w:jc w:val="both"/>
    </w:pPr>
    <w:rPr>
      <w:rFonts w:ascii="Arial" w:eastAsia="Times New Roman" w:hAnsi="Arial" w:cs="Arial"/>
      <w:spacing w:val="8"/>
      <w:sz w:val="16"/>
      <w:szCs w:val="16"/>
      <w:lang w:val="en-GB" w:eastAsia="zh-CN"/>
    </w:rPr>
  </w:style>
  <w:style w:type="paragraph" w:styleId="List">
    <w:name w:val="List"/>
    <w:aliases w:val="CONTINUE"/>
    <w:basedOn w:val="Normal"/>
    <w:qFormat/>
    <w:rsid w:val="00BA5D21"/>
    <w:pPr>
      <w:tabs>
        <w:tab w:val="left" w:pos="340"/>
      </w:tabs>
      <w:snapToGrid w:val="0"/>
      <w:spacing w:after="100"/>
      <w:ind w:left="340" w:hanging="340"/>
      <w:jc w:val="both"/>
    </w:pPr>
    <w:rPr>
      <w:rFonts w:ascii="Arial" w:eastAsia="Times New Roman" w:hAnsi="Arial" w:cs="Arial"/>
      <w:spacing w:val="8"/>
      <w:sz w:val="20"/>
      <w:szCs w:val="20"/>
      <w:lang w:val="en-GB" w:eastAsia="zh-CN"/>
    </w:rPr>
  </w:style>
  <w:style w:type="paragraph" w:customStyle="1" w:styleId="FOREWORD">
    <w:name w:val="FOREWORD"/>
    <w:basedOn w:val="Normal"/>
    <w:link w:val="FOREWORDChar"/>
    <w:rsid w:val="00BA5D21"/>
    <w:pPr>
      <w:tabs>
        <w:tab w:val="left" w:pos="284"/>
      </w:tabs>
      <w:snapToGrid w:val="0"/>
      <w:spacing w:after="100"/>
      <w:ind w:left="284" w:hanging="284"/>
      <w:jc w:val="both"/>
    </w:pPr>
    <w:rPr>
      <w:rFonts w:ascii="Arial" w:eastAsia="Times New Roman" w:hAnsi="Arial" w:cs="Arial"/>
      <w:spacing w:val="8"/>
      <w:sz w:val="16"/>
      <w:szCs w:val="16"/>
      <w:lang w:val="en-GB" w:eastAsia="zh-CN"/>
    </w:rPr>
  </w:style>
  <w:style w:type="paragraph" w:customStyle="1" w:styleId="TABLE-title">
    <w:name w:val="TABLE-title"/>
    <w:basedOn w:val="PARAGRAPH"/>
    <w:next w:val="PARAGRAPH"/>
    <w:qFormat/>
    <w:rsid w:val="00BA5D21"/>
    <w:pPr>
      <w:keepNext/>
      <w:jc w:val="center"/>
    </w:pPr>
    <w:rPr>
      <w:b/>
      <w:bCs/>
    </w:rPr>
  </w:style>
  <w:style w:type="paragraph" w:styleId="FootnoteText">
    <w:name w:val="footnote text"/>
    <w:basedOn w:val="Normal"/>
    <w:link w:val="FootnoteTextChar"/>
    <w:rsid w:val="00BA5D21"/>
    <w:pPr>
      <w:snapToGrid w:val="0"/>
      <w:spacing w:after="100"/>
      <w:ind w:left="284" w:hanging="284"/>
      <w:jc w:val="both"/>
    </w:pPr>
    <w:rPr>
      <w:rFonts w:ascii="Arial" w:eastAsia="Times New Roman" w:hAnsi="Arial" w:cs="Arial"/>
      <w:spacing w:val="8"/>
      <w:sz w:val="16"/>
      <w:szCs w:val="16"/>
      <w:lang w:val="en-GB" w:eastAsia="zh-CN"/>
    </w:rPr>
  </w:style>
  <w:style w:type="character" w:customStyle="1" w:styleId="FootnoteTextChar">
    <w:name w:val="Footnote Text Char"/>
    <w:basedOn w:val="DefaultParagraphFont"/>
    <w:link w:val="FootnoteText"/>
    <w:rsid w:val="00BA5D21"/>
    <w:rPr>
      <w:rFonts w:ascii="Arial" w:eastAsia="Times New Roman" w:hAnsi="Arial" w:cs="Arial"/>
      <w:spacing w:val="8"/>
      <w:sz w:val="16"/>
      <w:szCs w:val="16"/>
      <w:lang w:val="en-GB" w:eastAsia="zh-CN"/>
    </w:rPr>
  </w:style>
  <w:style w:type="character" w:styleId="FootnoteReference">
    <w:name w:val="footnote reference"/>
    <w:rsid w:val="00BA5D21"/>
    <w:rPr>
      <w:rFonts w:ascii="Arial" w:hAnsi="Arial"/>
      <w:position w:val="4"/>
      <w:sz w:val="16"/>
      <w:szCs w:val="16"/>
      <w:vertAlign w:val="baseline"/>
    </w:rPr>
  </w:style>
  <w:style w:type="paragraph" w:styleId="TOC1">
    <w:name w:val="toc 1"/>
    <w:aliases w:val="Заголовок1б"/>
    <w:basedOn w:val="Normal"/>
    <w:uiPriority w:val="39"/>
    <w:rsid w:val="00BA5D21"/>
    <w:pPr>
      <w:tabs>
        <w:tab w:val="left" w:pos="454"/>
        <w:tab w:val="right" w:leader="dot" w:pos="9070"/>
      </w:tabs>
      <w:suppressAutoHyphens/>
      <w:snapToGrid w:val="0"/>
      <w:spacing w:after="100"/>
      <w:ind w:left="454" w:right="680" w:hanging="454"/>
    </w:pPr>
    <w:rPr>
      <w:rFonts w:ascii="Arial" w:eastAsia="Times New Roman" w:hAnsi="Arial" w:cs="Arial"/>
      <w:noProof/>
      <w:spacing w:val="8"/>
      <w:sz w:val="20"/>
      <w:szCs w:val="20"/>
      <w:lang w:val="en-GB" w:eastAsia="zh-CN"/>
    </w:rPr>
  </w:style>
  <w:style w:type="paragraph" w:styleId="TOC2">
    <w:name w:val="toc 2"/>
    <w:basedOn w:val="TOC1"/>
    <w:uiPriority w:val="39"/>
    <w:rsid w:val="00BA5D21"/>
    <w:pPr>
      <w:tabs>
        <w:tab w:val="clear" w:pos="454"/>
        <w:tab w:val="left" w:pos="993"/>
      </w:tabs>
      <w:spacing w:after="60"/>
      <w:ind w:left="993" w:hanging="709"/>
    </w:pPr>
  </w:style>
  <w:style w:type="paragraph" w:styleId="TOC3">
    <w:name w:val="toc 3"/>
    <w:basedOn w:val="TOC2"/>
    <w:uiPriority w:val="39"/>
    <w:rsid w:val="00BA5D21"/>
    <w:pPr>
      <w:tabs>
        <w:tab w:val="clear" w:pos="993"/>
        <w:tab w:val="left" w:pos="1560"/>
      </w:tabs>
      <w:ind w:left="1446" w:hanging="992"/>
    </w:pPr>
  </w:style>
  <w:style w:type="paragraph" w:styleId="TOC4">
    <w:name w:val="toc 4"/>
    <w:basedOn w:val="TOC3"/>
    <w:rsid w:val="00BA5D21"/>
    <w:pPr>
      <w:tabs>
        <w:tab w:val="left" w:pos="2608"/>
      </w:tabs>
      <w:ind w:left="2608" w:hanging="907"/>
    </w:pPr>
  </w:style>
  <w:style w:type="paragraph" w:styleId="TOC5">
    <w:name w:val="toc 5"/>
    <w:basedOn w:val="TOC4"/>
    <w:rsid w:val="00BA5D21"/>
    <w:pPr>
      <w:tabs>
        <w:tab w:val="clear" w:pos="2608"/>
        <w:tab w:val="left" w:pos="3686"/>
      </w:tabs>
      <w:ind w:left="3685" w:hanging="1077"/>
    </w:pPr>
  </w:style>
  <w:style w:type="paragraph" w:styleId="TOC6">
    <w:name w:val="toc 6"/>
    <w:basedOn w:val="TOC5"/>
    <w:rsid w:val="00BA5D21"/>
    <w:pPr>
      <w:tabs>
        <w:tab w:val="clear" w:pos="3686"/>
        <w:tab w:val="left" w:pos="4933"/>
      </w:tabs>
      <w:ind w:left="4933" w:hanging="1247"/>
    </w:pPr>
  </w:style>
  <w:style w:type="paragraph" w:styleId="TOC7">
    <w:name w:val="toc 7"/>
    <w:basedOn w:val="TOC1"/>
    <w:rsid w:val="00BA5D21"/>
    <w:pPr>
      <w:tabs>
        <w:tab w:val="right" w:pos="9070"/>
      </w:tabs>
    </w:pPr>
  </w:style>
  <w:style w:type="paragraph" w:styleId="TOC8">
    <w:name w:val="toc 8"/>
    <w:basedOn w:val="TOC1"/>
    <w:rsid w:val="00BA5D21"/>
    <w:pPr>
      <w:ind w:left="720" w:hanging="720"/>
    </w:pPr>
  </w:style>
  <w:style w:type="paragraph" w:styleId="TOC9">
    <w:name w:val="toc 9"/>
    <w:basedOn w:val="TOC1"/>
    <w:rsid w:val="00BA5D21"/>
    <w:pPr>
      <w:ind w:left="720" w:hanging="720"/>
    </w:pPr>
  </w:style>
  <w:style w:type="paragraph" w:customStyle="1" w:styleId="HEADINGNonumber">
    <w:name w:val="HEADING(Nonumber)"/>
    <w:basedOn w:val="PARAGRAPH"/>
    <w:next w:val="PARAGRAPH"/>
    <w:qFormat/>
    <w:rsid w:val="00BA5D21"/>
    <w:pPr>
      <w:keepNext/>
      <w:suppressAutoHyphens/>
      <w:spacing w:before="0"/>
      <w:jc w:val="center"/>
      <w:outlineLvl w:val="0"/>
    </w:pPr>
    <w:rPr>
      <w:sz w:val="24"/>
    </w:rPr>
  </w:style>
  <w:style w:type="paragraph" w:styleId="List4">
    <w:name w:val="List 4"/>
    <w:basedOn w:val="List3"/>
    <w:rsid w:val="00BA5D21"/>
    <w:pPr>
      <w:tabs>
        <w:tab w:val="clear" w:pos="1021"/>
        <w:tab w:val="left" w:pos="1361"/>
      </w:tabs>
      <w:ind w:left="1361"/>
    </w:pPr>
  </w:style>
  <w:style w:type="paragraph" w:customStyle="1" w:styleId="TABLE-col-heading">
    <w:name w:val="TABLE-col-heading"/>
    <w:basedOn w:val="PARAGRAPH"/>
    <w:qFormat/>
    <w:rsid w:val="00BA5D21"/>
    <w:pPr>
      <w:keepNext/>
      <w:spacing w:before="60" w:after="60"/>
      <w:jc w:val="center"/>
    </w:pPr>
    <w:rPr>
      <w:b/>
      <w:bCs/>
      <w:sz w:val="16"/>
      <w:szCs w:val="16"/>
    </w:rPr>
  </w:style>
  <w:style w:type="paragraph" w:customStyle="1" w:styleId="ANNEXtitle">
    <w:name w:val="ANNEX_title"/>
    <w:basedOn w:val="MAIN-TITLE"/>
    <w:next w:val="ANNEX-heading1"/>
    <w:qFormat/>
    <w:rsid w:val="00BA5D21"/>
    <w:pPr>
      <w:pageBreakBefore/>
      <w:numPr>
        <w:numId w:val="10"/>
      </w:numPr>
      <w:spacing w:after="200"/>
      <w:outlineLvl w:val="0"/>
    </w:pPr>
  </w:style>
  <w:style w:type="paragraph" w:customStyle="1" w:styleId="TERM">
    <w:name w:val="TERM"/>
    <w:basedOn w:val="Normal"/>
    <w:next w:val="TERM-definition"/>
    <w:qFormat/>
    <w:rsid w:val="00BA5D21"/>
    <w:pPr>
      <w:keepNext/>
      <w:snapToGrid w:val="0"/>
      <w:ind w:left="340" w:hanging="340"/>
      <w:jc w:val="both"/>
    </w:pPr>
    <w:rPr>
      <w:rFonts w:ascii="Arial" w:eastAsia="Times New Roman" w:hAnsi="Arial" w:cs="Arial"/>
      <w:b/>
      <w:bCs/>
      <w:spacing w:val="8"/>
      <w:sz w:val="20"/>
      <w:szCs w:val="20"/>
      <w:lang w:val="en-GB" w:eastAsia="zh-CN"/>
    </w:rPr>
  </w:style>
  <w:style w:type="paragraph" w:customStyle="1" w:styleId="TERM-definition">
    <w:name w:val="TERM-definition"/>
    <w:basedOn w:val="Normal"/>
    <w:next w:val="TERM-number"/>
    <w:qFormat/>
    <w:rsid w:val="00BA5D21"/>
    <w:pPr>
      <w:snapToGrid w:val="0"/>
      <w:spacing w:after="200"/>
      <w:jc w:val="both"/>
    </w:pPr>
    <w:rPr>
      <w:rFonts w:ascii="Arial" w:eastAsia="Times New Roman" w:hAnsi="Arial" w:cs="Arial"/>
      <w:spacing w:val="8"/>
      <w:sz w:val="20"/>
      <w:szCs w:val="20"/>
      <w:lang w:val="en-GB" w:eastAsia="zh-CN"/>
    </w:rPr>
  </w:style>
  <w:style w:type="character" w:styleId="LineNumber">
    <w:name w:val="line number"/>
    <w:uiPriority w:val="29"/>
    <w:unhideWhenUsed/>
    <w:rsid w:val="00BA5D21"/>
    <w:rPr>
      <w:rFonts w:ascii="Arial" w:hAnsi="Arial" w:cs="Arial"/>
      <w:spacing w:val="8"/>
      <w:sz w:val="16"/>
      <w:lang w:val="en-GB" w:eastAsia="zh-CN" w:bidi="ar-SA"/>
    </w:rPr>
  </w:style>
  <w:style w:type="paragraph" w:styleId="ListNumber3">
    <w:name w:val="List Number 3"/>
    <w:basedOn w:val="ListNumber2"/>
    <w:rsid w:val="00BA5D21"/>
    <w:pPr>
      <w:numPr>
        <w:numId w:val="13"/>
      </w:numPr>
    </w:pPr>
  </w:style>
  <w:style w:type="paragraph" w:styleId="List3">
    <w:name w:val="List 3"/>
    <w:basedOn w:val="List2"/>
    <w:rsid w:val="00BA5D21"/>
    <w:pPr>
      <w:tabs>
        <w:tab w:val="clear" w:pos="680"/>
        <w:tab w:val="left" w:pos="1021"/>
      </w:tabs>
      <w:ind w:left="1020"/>
    </w:pPr>
  </w:style>
  <w:style w:type="paragraph" w:styleId="ListBullet5">
    <w:name w:val="List Bullet 5"/>
    <w:basedOn w:val="ListBullet4"/>
    <w:rsid w:val="00BA5D21"/>
    <w:pPr>
      <w:tabs>
        <w:tab w:val="clear" w:pos="1361"/>
        <w:tab w:val="left" w:pos="1701"/>
      </w:tabs>
      <w:ind w:left="1701"/>
    </w:pPr>
  </w:style>
  <w:style w:type="character" w:styleId="EndnoteReference">
    <w:name w:val="endnote reference"/>
    <w:rsid w:val="00BA5D21"/>
    <w:rPr>
      <w:vertAlign w:val="superscript"/>
    </w:rPr>
  </w:style>
  <w:style w:type="paragraph" w:customStyle="1" w:styleId="TABFIGfootnote">
    <w:name w:val="TAB_FIG_footnote"/>
    <w:basedOn w:val="FootnoteText"/>
    <w:rsid w:val="00BA5D21"/>
    <w:pPr>
      <w:tabs>
        <w:tab w:val="left" w:pos="284"/>
      </w:tabs>
      <w:spacing w:before="60" w:after="60"/>
    </w:pPr>
  </w:style>
  <w:style w:type="character" w:customStyle="1" w:styleId="Reference">
    <w:name w:val="Reference"/>
    <w:uiPriority w:val="29"/>
    <w:rsid w:val="00BA5D21"/>
    <w:rPr>
      <w:rFonts w:ascii="Arial" w:hAnsi="Arial"/>
      <w:noProof/>
      <w:sz w:val="20"/>
      <w:szCs w:val="20"/>
    </w:rPr>
  </w:style>
  <w:style w:type="paragraph" w:customStyle="1" w:styleId="TABLE-cell">
    <w:name w:val="TABLE-cell"/>
    <w:basedOn w:val="PARAGRAPH"/>
    <w:qFormat/>
    <w:rsid w:val="00BA5D21"/>
    <w:pPr>
      <w:spacing w:before="60" w:after="60"/>
      <w:jc w:val="left"/>
    </w:pPr>
    <w:rPr>
      <w:bCs/>
      <w:sz w:val="16"/>
    </w:rPr>
  </w:style>
  <w:style w:type="paragraph" w:styleId="List2">
    <w:name w:val="List 2"/>
    <w:basedOn w:val="List"/>
    <w:rsid w:val="00BA5D21"/>
    <w:pPr>
      <w:tabs>
        <w:tab w:val="clear" w:pos="340"/>
        <w:tab w:val="left" w:pos="680"/>
      </w:tabs>
      <w:ind w:left="680"/>
    </w:pPr>
  </w:style>
  <w:style w:type="paragraph" w:styleId="ListBullet">
    <w:name w:val="List Bullet"/>
    <w:basedOn w:val="Normal"/>
    <w:qFormat/>
    <w:rsid w:val="00BA5D21"/>
    <w:pPr>
      <w:numPr>
        <w:numId w:val="16"/>
      </w:numPr>
      <w:tabs>
        <w:tab w:val="clear" w:pos="360"/>
        <w:tab w:val="left" w:pos="340"/>
      </w:tabs>
      <w:snapToGrid w:val="0"/>
      <w:spacing w:after="100"/>
      <w:ind w:left="340" w:hanging="340"/>
      <w:jc w:val="both"/>
    </w:pPr>
    <w:rPr>
      <w:rFonts w:ascii="Arial" w:eastAsia="Times New Roman" w:hAnsi="Arial" w:cs="Arial"/>
      <w:spacing w:val="8"/>
      <w:sz w:val="20"/>
      <w:szCs w:val="20"/>
      <w:lang w:val="en-GB" w:eastAsia="zh-CN"/>
    </w:rPr>
  </w:style>
  <w:style w:type="paragraph" w:styleId="ListBullet2">
    <w:name w:val="List Bullet 2"/>
    <w:basedOn w:val="ListBullet"/>
    <w:rsid w:val="00BA5D21"/>
    <w:pPr>
      <w:numPr>
        <w:numId w:val="1"/>
      </w:numPr>
      <w:tabs>
        <w:tab w:val="clear" w:pos="700"/>
        <w:tab w:val="left" w:pos="340"/>
      </w:tabs>
      <w:ind w:left="680" w:hanging="340"/>
    </w:pPr>
  </w:style>
  <w:style w:type="paragraph" w:styleId="ListBullet3">
    <w:name w:val="List Bullet 3"/>
    <w:basedOn w:val="ListBullet2"/>
    <w:rsid w:val="00BA5D21"/>
    <w:pPr>
      <w:tabs>
        <w:tab w:val="clear" w:pos="340"/>
        <w:tab w:val="left" w:pos="1021"/>
      </w:tabs>
      <w:ind w:left="1020"/>
    </w:pPr>
  </w:style>
  <w:style w:type="paragraph" w:styleId="ListBullet4">
    <w:name w:val="List Bullet 4"/>
    <w:basedOn w:val="ListBullet3"/>
    <w:rsid w:val="00BA5D21"/>
    <w:pPr>
      <w:tabs>
        <w:tab w:val="clear" w:pos="1021"/>
        <w:tab w:val="left" w:pos="1361"/>
      </w:tabs>
      <w:ind w:left="1361"/>
    </w:pPr>
  </w:style>
  <w:style w:type="paragraph" w:styleId="ListContinue">
    <w:name w:val="List Continue"/>
    <w:basedOn w:val="Normal"/>
    <w:rsid w:val="00BA5D21"/>
    <w:pPr>
      <w:snapToGrid w:val="0"/>
      <w:spacing w:after="100"/>
      <w:ind w:left="340"/>
      <w:jc w:val="both"/>
    </w:pPr>
    <w:rPr>
      <w:rFonts w:ascii="Arial" w:eastAsia="Times New Roman" w:hAnsi="Arial" w:cs="Arial"/>
      <w:spacing w:val="8"/>
      <w:sz w:val="20"/>
      <w:szCs w:val="20"/>
      <w:lang w:val="en-GB" w:eastAsia="zh-CN"/>
    </w:rPr>
  </w:style>
  <w:style w:type="paragraph" w:styleId="ListContinue2">
    <w:name w:val="List Continue 2"/>
    <w:basedOn w:val="ListContinue"/>
    <w:rsid w:val="00BA5D21"/>
    <w:pPr>
      <w:ind w:left="680"/>
    </w:pPr>
  </w:style>
  <w:style w:type="paragraph" w:styleId="ListContinue3">
    <w:name w:val="List Continue 3"/>
    <w:basedOn w:val="ListContinue2"/>
    <w:rsid w:val="00BA5D21"/>
    <w:pPr>
      <w:ind w:left="1021"/>
    </w:pPr>
  </w:style>
  <w:style w:type="paragraph" w:styleId="ListContinue4">
    <w:name w:val="List Continue 4"/>
    <w:basedOn w:val="ListContinue3"/>
    <w:rsid w:val="00BA5D21"/>
    <w:pPr>
      <w:ind w:left="1361"/>
    </w:pPr>
  </w:style>
  <w:style w:type="paragraph" w:styleId="ListContinue5">
    <w:name w:val="List Continue 5"/>
    <w:basedOn w:val="ListContinue4"/>
    <w:rsid w:val="00BA5D21"/>
    <w:pPr>
      <w:ind w:left="1701"/>
    </w:pPr>
  </w:style>
  <w:style w:type="paragraph" w:styleId="List5">
    <w:name w:val="List 5"/>
    <w:basedOn w:val="List4"/>
    <w:rsid w:val="00BA5D21"/>
    <w:pPr>
      <w:tabs>
        <w:tab w:val="clear" w:pos="1361"/>
        <w:tab w:val="left" w:pos="1701"/>
      </w:tabs>
      <w:ind w:left="1701"/>
    </w:pPr>
  </w:style>
  <w:style w:type="paragraph" w:customStyle="1" w:styleId="TERM-number">
    <w:name w:val="TERM-number"/>
    <w:basedOn w:val="Heading2"/>
    <w:next w:val="TERM"/>
    <w:qFormat/>
    <w:rsid w:val="00BA5D21"/>
    <w:pPr>
      <w:spacing w:after="0"/>
      <w:outlineLvl w:val="9"/>
    </w:pPr>
  </w:style>
  <w:style w:type="character" w:customStyle="1" w:styleId="VARIABLE">
    <w:name w:val="VARIABLE"/>
    <w:rsid w:val="00BA5D21"/>
    <w:rPr>
      <w:rFonts w:ascii="Times New Roman" w:hAnsi="Times New Roman"/>
      <w:i/>
      <w:iCs/>
    </w:rPr>
  </w:style>
  <w:style w:type="paragraph" w:styleId="ListNumber">
    <w:name w:val="List Number"/>
    <w:basedOn w:val="List"/>
    <w:qFormat/>
    <w:rsid w:val="00BA5D21"/>
    <w:pPr>
      <w:numPr>
        <w:numId w:val="6"/>
      </w:numPr>
      <w:tabs>
        <w:tab w:val="clear" w:pos="360"/>
        <w:tab w:val="left" w:pos="340"/>
      </w:tabs>
      <w:ind w:left="340" w:hanging="340"/>
    </w:pPr>
  </w:style>
  <w:style w:type="paragraph" w:styleId="ListNumber2">
    <w:name w:val="List Number 2"/>
    <w:basedOn w:val="ListNumber"/>
    <w:rsid w:val="00BA5D21"/>
    <w:pPr>
      <w:numPr>
        <w:numId w:val="12"/>
      </w:numPr>
      <w:tabs>
        <w:tab w:val="left" w:pos="340"/>
      </w:tabs>
    </w:pPr>
  </w:style>
  <w:style w:type="paragraph" w:customStyle="1" w:styleId="TABLE-centered">
    <w:name w:val="TABLE-centered"/>
    <w:basedOn w:val="TABLE-cell"/>
    <w:rsid w:val="00BA5D21"/>
    <w:pPr>
      <w:jc w:val="center"/>
    </w:pPr>
  </w:style>
  <w:style w:type="paragraph" w:styleId="ListNumber4">
    <w:name w:val="List Number 4"/>
    <w:basedOn w:val="ListNumber3"/>
    <w:rsid w:val="00BA5D21"/>
    <w:pPr>
      <w:numPr>
        <w:numId w:val="14"/>
      </w:numPr>
    </w:pPr>
  </w:style>
  <w:style w:type="paragraph" w:styleId="ListNumber5">
    <w:name w:val="List Number 5"/>
    <w:basedOn w:val="ListNumber4"/>
    <w:rsid w:val="00BA5D21"/>
    <w:pPr>
      <w:numPr>
        <w:numId w:val="15"/>
      </w:numPr>
    </w:pPr>
  </w:style>
  <w:style w:type="paragraph" w:styleId="TableofFigures">
    <w:name w:val="table of figures"/>
    <w:basedOn w:val="TOC1"/>
    <w:uiPriority w:val="99"/>
    <w:rsid w:val="00BA5D21"/>
    <w:pPr>
      <w:ind w:left="0" w:firstLine="0"/>
    </w:pPr>
  </w:style>
  <w:style w:type="paragraph" w:styleId="BlockText">
    <w:name w:val="Block Text"/>
    <w:basedOn w:val="Normal"/>
    <w:uiPriority w:val="59"/>
    <w:rsid w:val="00BA5D21"/>
    <w:pPr>
      <w:spacing w:after="120"/>
      <w:ind w:left="1440" w:right="1440"/>
      <w:jc w:val="both"/>
    </w:pPr>
    <w:rPr>
      <w:rFonts w:ascii="Arial" w:eastAsia="Times New Roman" w:hAnsi="Arial" w:cs="Arial"/>
      <w:spacing w:val="8"/>
      <w:sz w:val="20"/>
      <w:szCs w:val="20"/>
      <w:lang w:val="en-GB" w:eastAsia="zh-CN"/>
    </w:rPr>
  </w:style>
  <w:style w:type="paragraph" w:customStyle="1" w:styleId="AMD-Heading2">
    <w:name w:val="AMD-Heading2..."/>
    <w:basedOn w:val="PARAGRAPH"/>
    <w:next w:val="PARAGRAPH"/>
    <w:rsid w:val="00BA5D21"/>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BA5D21"/>
    <w:pPr>
      <w:numPr>
        <w:ilvl w:val="1"/>
      </w:numPr>
      <w:tabs>
        <w:tab w:val="num" w:pos="360"/>
        <w:tab w:val="num" w:pos="680"/>
      </w:tabs>
      <w:ind w:left="680" w:hanging="680"/>
      <w:outlineLvl w:val="1"/>
    </w:pPr>
  </w:style>
  <w:style w:type="paragraph" w:customStyle="1" w:styleId="ANNEX-heading2">
    <w:name w:val="ANNEX-heading2"/>
    <w:basedOn w:val="Heading2"/>
    <w:next w:val="PARAGRAPH"/>
    <w:qFormat/>
    <w:rsid w:val="00BA5D21"/>
    <w:pPr>
      <w:numPr>
        <w:ilvl w:val="2"/>
      </w:numPr>
      <w:tabs>
        <w:tab w:val="num" w:pos="360"/>
        <w:tab w:val="num" w:pos="907"/>
      </w:tabs>
      <w:ind w:left="907" w:hanging="907"/>
      <w:outlineLvl w:val="2"/>
    </w:pPr>
  </w:style>
  <w:style w:type="paragraph" w:customStyle="1" w:styleId="ANNEX-heading3">
    <w:name w:val="ANNEX-heading3"/>
    <w:basedOn w:val="Heading3"/>
    <w:next w:val="PARAGRAPH"/>
    <w:rsid w:val="00BA5D21"/>
    <w:pPr>
      <w:numPr>
        <w:ilvl w:val="3"/>
      </w:numPr>
      <w:tabs>
        <w:tab w:val="num" w:pos="1134"/>
      </w:tabs>
      <w:suppressAutoHyphens/>
      <w:snapToGrid w:val="0"/>
      <w:spacing w:before="100" w:after="100"/>
      <w:ind w:left="1134" w:hanging="1134"/>
      <w:outlineLvl w:val="3"/>
    </w:pPr>
    <w:rPr>
      <w:rFonts w:ascii="Arial" w:hAnsi="Arial" w:cs="Arial"/>
      <w:bCs/>
      <w:i w:val="0"/>
      <w:spacing w:val="8"/>
      <w:sz w:val="20"/>
      <w:lang w:val="en-GB" w:eastAsia="zh-CN"/>
    </w:rPr>
  </w:style>
  <w:style w:type="paragraph" w:customStyle="1" w:styleId="ANNEX-heading4">
    <w:name w:val="ANNEX-heading4"/>
    <w:basedOn w:val="Heading4"/>
    <w:next w:val="PARAGRAPH"/>
    <w:rsid w:val="00BA5D21"/>
    <w:pPr>
      <w:numPr>
        <w:ilvl w:val="4"/>
      </w:numPr>
      <w:tabs>
        <w:tab w:val="num" w:pos="1077"/>
        <w:tab w:val="num" w:pos="1361"/>
      </w:tabs>
      <w:ind w:left="1361" w:hanging="1361"/>
      <w:outlineLvl w:val="4"/>
    </w:pPr>
  </w:style>
  <w:style w:type="paragraph" w:customStyle="1" w:styleId="ANNEX-heading5">
    <w:name w:val="ANNEX-heading5"/>
    <w:basedOn w:val="Heading5"/>
    <w:next w:val="PARAGRAPH"/>
    <w:rsid w:val="00BA5D21"/>
    <w:pPr>
      <w:numPr>
        <w:ilvl w:val="5"/>
      </w:numPr>
      <w:tabs>
        <w:tab w:val="num" w:pos="1304"/>
        <w:tab w:val="num" w:pos="1588"/>
      </w:tabs>
      <w:ind w:left="1588" w:hanging="1588"/>
      <w:outlineLvl w:val="5"/>
    </w:pPr>
  </w:style>
  <w:style w:type="character" w:customStyle="1" w:styleId="SUPerscript">
    <w:name w:val="SUPerscript"/>
    <w:rsid w:val="00BA5D21"/>
    <w:rPr>
      <w:kern w:val="0"/>
      <w:position w:val="6"/>
      <w:sz w:val="16"/>
      <w:szCs w:val="16"/>
    </w:rPr>
  </w:style>
  <w:style w:type="character" w:customStyle="1" w:styleId="SUBscript">
    <w:name w:val="SUBscript"/>
    <w:rsid w:val="00BA5D21"/>
    <w:rPr>
      <w:kern w:val="0"/>
      <w:position w:val="-6"/>
      <w:sz w:val="16"/>
      <w:szCs w:val="16"/>
    </w:rPr>
  </w:style>
  <w:style w:type="paragraph" w:customStyle="1" w:styleId="ListDash">
    <w:name w:val="List Dash"/>
    <w:basedOn w:val="ListBullet"/>
    <w:qFormat/>
    <w:rsid w:val="00BA5D21"/>
    <w:pPr>
      <w:numPr>
        <w:numId w:val="5"/>
      </w:numPr>
    </w:pPr>
  </w:style>
  <w:style w:type="paragraph" w:customStyle="1" w:styleId="TERM-number3">
    <w:name w:val="TERM-number 3"/>
    <w:basedOn w:val="Heading3"/>
    <w:next w:val="TERM"/>
    <w:rsid w:val="00BA5D21"/>
    <w:pPr>
      <w:numPr>
        <w:ilvl w:val="2"/>
      </w:numPr>
      <w:tabs>
        <w:tab w:val="num" w:pos="851"/>
      </w:tabs>
      <w:suppressAutoHyphens/>
      <w:snapToGrid w:val="0"/>
      <w:spacing w:before="100"/>
      <w:outlineLvl w:val="9"/>
    </w:pPr>
    <w:rPr>
      <w:rFonts w:ascii="Arial" w:hAnsi="Arial" w:cs="Arial"/>
      <w:bCs/>
      <w:i w:val="0"/>
      <w:spacing w:val="8"/>
      <w:sz w:val="20"/>
      <w:lang w:val="en-GB" w:eastAsia="zh-CN"/>
    </w:rPr>
  </w:style>
  <w:style w:type="character" w:customStyle="1" w:styleId="SMALLCAPS">
    <w:name w:val="SMALL CAPS"/>
    <w:rsid w:val="00BA5D21"/>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BA5D21"/>
    <w:pPr>
      <w:numPr>
        <w:ilvl w:val="2"/>
      </w:numPr>
      <w:tabs>
        <w:tab w:val="num" w:pos="851"/>
      </w:tabs>
      <w:suppressAutoHyphens/>
      <w:snapToGrid w:val="0"/>
      <w:spacing w:before="100" w:after="200"/>
      <w:jc w:val="both"/>
      <w:outlineLvl w:val="9"/>
    </w:pPr>
    <w:rPr>
      <w:rFonts w:ascii="Arial" w:hAnsi="Arial" w:cs="Arial"/>
      <w:b w:val="0"/>
      <w:bCs/>
      <w:i w:val="0"/>
      <w:spacing w:val="8"/>
      <w:sz w:val="20"/>
      <w:lang w:val="en-GB" w:eastAsia="zh-CN"/>
    </w:rPr>
  </w:style>
  <w:style w:type="paragraph" w:customStyle="1" w:styleId="ListDash2">
    <w:name w:val="List Dash 2"/>
    <w:basedOn w:val="ListBullet2"/>
    <w:rsid w:val="00BA5D21"/>
    <w:pPr>
      <w:numPr>
        <w:numId w:val="2"/>
      </w:numPr>
      <w:tabs>
        <w:tab w:val="clear" w:pos="340"/>
      </w:tabs>
    </w:pPr>
  </w:style>
  <w:style w:type="paragraph" w:customStyle="1" w:styleId="NumberedPARAlevel2">
    <w:name w:val="Numbered PARA (level 2)"/>
    <w:basedOn w:val="Heading2"/>
    <w:next w:val="PARAGRAPH"/>
    <w:rsid w:val="00BA5D21"/>
    <w:pPr>
      <w:spacing w:after="200"/>
      <w:jc w:val="both"/>
      <w:outlineLvl w:val="9"/>
    </w:pPr>
    <w:rPr>
      <w:b w:val="0"/>
    </w:rPr>
  </w:style>
  <w:style w:type="paragraph" w:customStyle="1" w:styleId="ListDash3">
    <w:name w:val="List Dash 3"/>
    <w:basedOn w:val="Normal"/>
    <w:rsid w:val="00BA5D21"/>
    <w:pPr>
      <w:numPr>
        <w:numId w:val="4"/>
      </w:numPr>
      <w:tabs>
        <w:tab w:val="clear" w:pos="340"/>
        <w:tab w:val="left" w:pos="1021"/>
      </w:tabs>
      <w:snapToGrid w:val="0"/>
      <w:spacing w:after="100"/>
      <w:ind w:left="1020"/>
      <w:jc w:val="both"/>
    </w:pPr>
    <w:rPr>
      <w:rFonts w:ascii="Arial" w:eastAsia="Times New Roman" w:hAnsi="Arial" w:cs="Arial"/>
      <w:spacing w:val="8"/>
      <w:sz w:val="20"/>
      <w:szCs w:val="20"/>
      <w:lang w:val="en-GB" w:eastAsia="zh-CN"/>
    </w:rPr>
  </w:style>
  <w:style w:type="paragraph" w:customStyle="1" w:styleId="ListDash4">
    <w:name w:val="List Dash 4"/>
    <w:basedOn w:val="Normal"/>
    <w:rsid w:val="00BA5D21"/>
    <w:pPr>
      <w:numPr>
        <w:numId w:val="3"/>
      </w:numPr>
      <w:snapToGrid w:val="0"/>
      <w:spacing w:after="100"/>
      <w:jc w:val="both"/>
    </w:pPr>
    <w:rPr>
      <w:rFonts w:ascii="Arial" w:eastAsia="Times New Roman" w:hAnsi="Arial" w:cs="Arial"/>
      <w:spacing w:val="8"/>
      <w:sz w:val="20"/>
      <w:szCs w:val="20"/>
      <w:lang w:val="en-GB" w:eastAsia="zh-CN"/>
    </w:rPr>
  </w:style>
  <w:style w:type="character" w:customStyle="1" w:styleId="PARAGRAPHChar">
    <w:name w:val="PARAGRAPH Char"/>
    <w:link w:val="PARAGRAPH"/>
    <w:rsid w:val="00BA5D21"/>
    <w:rPr>
      <w:rFonts w:ascii="Arial" w:eastAsia="Times New Roman" w:hAnsi="Arial" w:cs="Arial"/>
      <w:spacing w:val="8"/>
      <w:lang w:val="en-GB" w:eastAsia="zh-CN"/>
    </w:rPr>
  </w:style>
  <w:style w:type="paragraph" w:styleId="Subtitle">
    <w:name w:val="Subtitle"/>
    <w:basedOn w:val="Normal"/>
    <w:next w:val="Normal"/>
    <w:link w:val="SubtitleChar"/>
    <w:uiPriority w:val="11"/>
    <w:qFormat/>
    <w:rsid w:val="00BA5D21"/>
    <w:pPr>
      <w:spacing w:after="60"/>
      <w:jc w:val="center"/>
      <w:outlineLvl w:val="1"/>
    </w:pPr>
    <w:rPr>
      <w:rFonts w:ascii="Cambria" w:eastAsia="Times New Roman" w:hAnsi="Cambria"/>
      <w:spacing w:val="8"/>
      <w:sz w:val="24"/>
      <w:szCs w:val="24"/>
      <w:lang w:val="en-GB" w:eastAsia="zh-CN"/>
    </w:rPr>
  </w:style>
  <w:style w:type="character" w:customStyle="1" w:styleId="SubtitleChar">
    <w:name w:val="Subtitle Char"/>
    <w:basedOn w:val="DefaultParagraphFont"/>
    <w:link w:val="Subtitle"/>
    <w:uiPriority w:val="11"/>
    <w:rsid w:val="00BA5D21"/>
    <w:rPr>
      <w:rFonts w:ascii="Cambria" w:eastAsia="Times New Roman" w:hAnsi="Cambria"/>
      <w:spacing w:val="8"/>
      <w:sz w:val="24"/>
      <w:szCs w:val="24"/>
      <w:lang w:val="en-GB" w:eastAsia="zh-CN"/>
    </w:rPr>
  </w:style>
  <w:style w:type="character" w:styleId="Emphasis">
    <w:name w:val="Emphasis"/>
    <w:qFormat/>
    <w:rsid w:val="00BA5D21"/>
    <w:rPr>
      <w:i/>
      <w:iCs/>
    </w:rPr>
  </w:style>
  <w:style w:type="paragraph" w:styleId="NoSpacing">
    <w:name w:val="No Spacing"/>
    <w:uiPriority w:val="1"/>
    <w:qFormat/>
    <w:rsid w:val="00BA5D21"/>
    <w:pPr>
      <w:jc w:val="both"/>
    </w:pPr>
    <w:rPr>
      <w:rFonts w:ascii="Arial" w:eastAsia="Times New Roman" w:hAnsi="Arial" w:cs="Arial"/>
      <w:spacing w:val="8"/>
      <w:lang w:val="en-GB" w:eastAsia="zh-CN"/>
    </w:rPr>
  </w:style>
  <w:style w:type="paragraph" w:styleId="ListParagraph">
    <w:name w:val="List Paragraph"/>
    <w:basedOn w:val="Normal"/>
    <w:uiPriority w:val="34"/>
    <w:qFormat/>
    <w:rsid w:val="00BA5D21"/>
    <w:pPr>
      <w:ind w:left="567"/>
      <w:jc w:val="both"/>
    </w:pPr>
    <w:rPr>
      <w:rFonts w:ascii="Arial" w:eastAsia="Times New Roman" w:hAnsi="Arial" w:cs="Arial"/>
      <w:spacing w:val="8"/>
      <w:sz w:val="20"/>
      <w:szCs w:val="20"/>
      <w:lang w:val="en-GB" w:eastAsia="zh-CN"/>
    </w:rPr>
  </w:style>
  <w:style w:type="paragraph" w:styleId="Quote">
    <w:name w:val="Quote"/>
    <w:basedOn w:val="Normal"/>
    <w:next w:val="Normal"/>
    <w:link w:val="QuoteChar"/>
    <w:uiPriority w:val="29"/>
    <w:qFormat/>
    <w:rsid w:val="00BA5D21"/>
    <w:pPr>
      <w:jc w:val="both"/>
    </w:pPr>
    <w:rPr>
      <w:rFonts w:ascii="Arial" w:eastAsia="Times New Roman" w:hAnsi="Arial"/>
      <w:i/>
      <w:iCs/>
      <w:color w:val="000000"/>
      <w:spacing w:val="8"/>
      <w:sz w:val="20"/>
      <w:szCs w:val="20"/>
      <w:lang w:val="en-GB" w:eastAsia="zh-CN"/>
    </w:rPr>
  </w:style>
  <w:style w:type="character" w:customStyle="1" w:styleId="QuoteChar">
    <w:name w:val="Quote Char"/>
    <w:basedOn w:val="DefaultParagraphFont"/>
    <w:link w:val="Quote"/>
    <w:uiPriority w:val="29"/>
    <w:rsid w:val="00BA5D21"/>
    <w:rPr>
      <w:rFonts w:ascii="Arial" w:eastAsia="Times New Roman" w:hAnsi="Arial"/>
      <w:i/>
      <w:iCs/>
      <w:color w:val="000000"/>
      <w:spacing w:val="8"/>
      <w:lang w:val="en-GB" w:eastAsia="zh-CN"/>
    </w:rPr>
  </w:style>
  <w:style w:type="paragraph" w:styleId="IntenseQuote">
    <w:name w:val="Intense Quote"/>
    <w:basedOn w:val="Normal"/>
    <w:next w:val="Normal"/>
    <w:link w:val="IntenseQuoteChar"/>
    <w:uiPriority w:val="30"/>
    <w:qFormat/>
    <w:rsid w:val="00BA5D21"/>
    <w:pPr>
      <w:pBdr>
        <w:bottom w:val="single" w:sz="4" w:space="4" w:color="4F81BD"/>
      </w:pBdr>
      <w:spacing w:before="200" w:after="280"/>
      <w:ind w:left="936" w:right="936"/>
      <w:jc w:val="both"/>
    </w:pPr>
    <w:rPr>
      <w:rFonts w:ascii="Arial" w:eastAsia="Times New Roman" w:hAnsi="Arial"/>
      <w:b/>
      <w:bCs/>
      <w:i/>
      <w:iCs/>
      <w:color w:val="4F81BD"/>
      <w:spacing w:val="8"/>
      <w:sz w:val="20"/>
      <w:szCs w:val="20"/>
      <w:lang w:val="en-GB" w:eastAsia="zh-CN"/>
    </w:rPr>
  </w:style>
  <w:style w:type="character" w:customStyle="1" w:styleId="IntenseQuoteChar">
    <w:name w:val="Intense Quote Char"/>
    <w:basedOn w:val="DefaultParagraphFont"/>
    <w:link w:val="IntenseQuote"/>
    <w:uiPriority w:val="30"/>
    <w:rsid w:val="00BA5D21"/>
    <w:rPr>
      <w:rFonts w:ascii="Arial" w:eastAsia="Times New Roman" w:hAnsi="Arial"/>
      <w:b/>
      <w:bCs/>
      <w:i/>
      <w:iCs/>
      <w:color w:val="4F81BD"/>
      <w:spacing w:val="8"/>
      <w:lang w:val="en-GB" w:eastAsia="zh-CN"/>
    </w:rPr>
  </w:style>
  <w:style w:type="character" w:styleId="SubtleEmphasis">
    <w:name w:val="Subtle Emphasis"/>
    <w:uiPriority w:val="19"/>
    <w:qFormat/>
    <w:rsid w:val="00BA5D21"/>
    <w:rPr>
      <w:i/>
      <w:iCs/>
      <w:color w:val="808080"/>
    </w:rPr>
  </w:style>
  <w:style w:type="character" w:styleId="IntenseEmphasis">
    <w:name w:val="Intense Emphasis"/>
    <w:qFormat/>
    <w:rsid w:val="00BA5D21"/>
    <w:rPr>
      <w:b/>
      <w:bCs/>
      <w:i/>
      <w:iCs/>
      <w:color w:val="auto"/>
    </w:rPr>
  </w:style>
  <w:style w:type="character" w:styleId="SubtleReference">
    <w:name w:val="Subtle Reference"/>
    <w:uiPriority w:val="31"/>
    <w:qFormat/>
    <w:rsid w:val="00BA5D21"/>
    <w:rPr>
      <w:smallCaps/>
      <w:color w:val="C0504D"/>
      <w:u w:val="single"/>
    </w:rPr>
  </w:style>
  <w:style w:type="character" w:styleId="IntenseReference">
    <w:name w:val="Intense Reference"/>
    <w:uiPriority w:val="32"/>
    <w:qFormat/>
    <w:rsid w:val="00BA5D21"/>
    <w:rPr>
      <w:b/>
      <w:bCs/>
      <w:smallCaps/>
      <w:color w:val="C0504D"/>
      <w:spacing w:val="5"/>
      <w:u w:val="single"/>
    </w:rPr>
  </w:style>
  <w:style w:type="character" w:styleId="BookTitle">
    <w:name w:val="Book Title"/>
    <w:uiPriority w:val="33"/>
    <w:qFormat/>
    <w:rsid w:val="00BA5D21"/>
    <w:rPr>
      <w:b/>
      <w:bCs/>
      <w:smallCaps/>
      <w:spacing w:val="5"/>
    </w:rPr>
  </w:style>
  <w:style w:type="paragraph" w:styleId="TOCHeading">
    <w:name w:val="TOC Heading"/>
    <w:basedOn w:val="Heading1"/>
    <w:next w:val="Normal"/>
    <w:uiPriority w:val="39"/>
    <w:qFormat/>
    <w:rsid w:val="00BA5D21"/>
    <w:pPr>
      <w:tabs>
        <w:tab w:val="clear" w:pos="360"/>
      </w:tabs>
      <w:suppressAutoHyphens w:val="0"/>
      <w:snapToGrid/>
      <w:spacing w:before="240" w:after="60"/>
      <w:jc w:val="both"/>
      <w:outlineLvl w:val="9"/>
    </w:pPr>
    <w:rPr>
      <w:rFonts w:ascii="Cambria" w:eastAsia="MS Gothic" w:hAnsi="Cambria" w:cs="Times New Roman"/>
      <w:kern w:val="32"/>
      <w:sz w:val="32"/>
      <w:szCs w:val="32"/>
    </w:rPr>
  </w:style>
  <w:style w:type="paragraph" w:styleId="Caption">
    <w:name w:val="caption"/>
    <w:basedOn w:val="Normal"/>
    <w:next w:val="Normal"/>
    <w:uiPriority w:val="35"/>
    <w:qFormat/>
    <w:rsid w:val="00BA5D21"/>
    <w:pPr>
      <w:jc w:val="both"/>
    </w:pPr>
    <w:rPr>
      <w:rFonts w:ascii="Arial" w:eastAsia="Times New Roman" w:hAnsi="Arial" w:cs="Arial"/>
      <w:b/>
      <w:bCs/>
      <w:spacing w:val="8"/>
      <w:sz w:val="20"/>
      <w:szCs w:val="20"/>
      <w:lang w:val="en-GB" w:eastAsia="zh-CN"/>
    </w:rPr>
  </w:style>
  <w:style w:type="paragraph" w:customStyle="1" w:styleId="CODE-TableCell">
    <w:name w:val="CODE-TableCell"/>
    <w:basedOn w:val="CODE"/>
    <w:qFormat/>
    <w:rsid w:val="00BA5D21"/>
    <w:rPr>
      <w:sz w:val="16"/>
    </w:rPr>
  </w:style>
  <w:style w:type="paragraph" w:customStyle="1" w:styleId="PARAEQUATION">
    <w:name w:val="PARAEQUATION"/>
    <w:basedOn w:val="Normal"/>
    <w:next w:val="PARAGRAPH"/>
    <w:qFormat/>
    <w:rsid w:val="00BA5D21"/>
    <w:pPr>
      <w:tabs>
        <w:tab w:val="center" w:pos="4536"/>
        <w:tab w:val="right" w:pos="9072"/>
      </w:tabs>
      <w:snapToGrid w:val="0"/>
      <w:spacing w:before="200" w:after="200"/>
      <w:jc w:val="both"/>
    </w:pPr>
    <w:rPr>
      <w:rFonts w:ascii="Arial" w:eastAsia="Times New Roman" w:hAnsi="Arial" w:cs="Arial"/>
      <w:spacing w:val="8"/>
      <w:sz w:val="20"/>
      <w:szCs w:val="20"/>
      <w:lang w:val="en-GB" w:eastAsia="zh-CN"/>
    </w:rPr>
  </w:style>
  <w:style w:type="paragraph" w:customStyle="1" w:styleId="TERM-deprecated">
    <w:name w:val="TERM-deprecated"/>
    <w:basedOn w:val="TERM"/>
    <w:next w:val="TERM-definition"/>
    <w:qFormat/>
    <w:rsid w:val="00BA5D21"/>
    <w:rPr>
      <w:b w:val="0"/>
    </w:rPr>
  </w:style>
  <w:style w:type="paragraph" w:customStyle="1" w:styleId="TERM-admitted">
    <w:name w:val="TERM-admitted"/>
    <w:basedOn w:val="TERM"/>
    <w:next w:val="TERM-definition"/>
    <w:qFormat/>
    <w:rsid w:val="00BA5D21"/>
    <w:rPr>
      <w:b w:val="0"/>
    </w:rPr>
  </w:style>
  <w:style w:type="paragraph" w:customStyle="1" w:styleId="TERM-note">
    <w:name w:val="TERM-note"/>
    <w:basedOn w:val="NOTE"/>
    <w:next w:val="TERM-number"/>
    <w:qFormat/>
    <w:rsid w:val="00BA5D21"/>
  </w:style>
  <w:style w:type="paragraph" w:customStyle="1" w:styleId="EXAMPLE">
    <w:name w:val="EXAMPLE"/>
    <w:basedOn w:val="NOTE"/>
    <w:next w:val="PARAGRAPH"/>
    <w:qFormat/>
    <w:rsid w:val="00BA5D21"/>
  </w:style>
  <w:style w:type="paragraph" w:customStyle="1" w:styleId="TERM-example">
    <w:name w:val="TERM-example"/>
    <w:basedOn w:val="EXAMPLE"/>
    <w:next w:val="TERM-number"/>
    <w:qFormat/>
    <w:rsid w:val="00BA5D21"/>
  </w:style>
  <w:style w:type="paragraph" w:customStyle="1" w:styleId="TERM-source">
    <w:name w:val="TERM-source"/>
    <w:basedOn w:val="Normal"/>
    <w:next w:val="TERM-number"/>
    <w:qFormat/>
    <w:rsid w:val="00BA5D21"/>
    <w:pPr>
      <w:snapToGrid w:val="0"/>
      <w:spacing w:before="100" w:after="200"/>
      <w:jc w:val="both"/>
    </w:pPr>
    <w:rPr>
      <w:rFonts w:ascii="Arial" w:eastAsia="Times New Roman" w:hAnsi="Arial" w:cs="Arial"/>
      <w:spacing w:val="8"/>
      <w:sz w:val="20"/>
      <w:szCs w:val="20"/>
      <w:lang w:val="en-GB" w:eastAsia="zh-CN"/>
    </w:rPr>
  </w:style>
  <w:style w:type="paragraph" w:customStyle="1" w:styleId="TERM-number4">
    <w:name w:val="TERM-number 4"/>
    <w:basedOn w:val="Heading4"/>
    <w:next w:val="TERM"/>
    <w:qFormat/>
    <w:rsid w:val="00BA5D21"/>
    <w:pPr>
      <w:numPr>
        <w:ilvl w:val="3"/>
      </w:numPr>
      <w:tabs>
        <w:tab w:val="num" w:pos="1077"/>
      </w:tabs>
      <w:spacing w:after="0"/>
      <w:ind w:left="1077" w:hanging="1077"/>
      <w:outlineLvl w:val="9"/>
    </w:pPr>
  </w:style>
  <w:style w:type="character" w:customStyle="1" w:styleId="SMALLCAPSemphasis">
    <w:name w:val="SMALL CAPS emphasis"/>
    <w:qFormat/>
    <w:rsid w:val="00BA5D21"/>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BA5D21"/>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BA5D21"/>
    <w:pPr>
      <w:numPr>
        <w:numId w:val="7"/>
      </w:numPr>
      <w:tabs>
        <w:tab w:val="clear" w:pos="680"/>
        <w:tab w:val="num" w:pos="360"/>
      </w:tabs>
      <w:ind w:left="360" w:hanging="360"/>
    </w:pPr>
  </w:style>
  <w:style w:type="paragraph" w:customStyle="1" w:styleId="ListNumberalt">
    <w:name w:val="List Number alt"/>
    <w:basedOn w:val="Normal"/>
    <w:qFormat/>
    <w:rsid w:val="00BA5D21"/>
    <w:pPr>
      <w:numPr>
        <w:numId w:val="8"/>
      </w:numPr>
      <w:tabs>
        <w:tab w:val="left" w:pos="357"/>
      </w:tabs>
      <w:snapToGrid w:val="0"/>
      <w:spacing w:after="100"/>
      <w:jc w:val="both"/>
    </w:pPr>
    <w:rPr>
      <w:rFonts w:ascii="Arial" w:eastAsia="Times New Roman" w:hAnsi="Arial" w:cs="Arial"/>
      <w:spacing w:val="8"/>
      <w:sz w:val="20"/>
      <w:szCs w:val="20"/>
      <w:lang w:val="en-GB" w:eastAsia="zh-CN"/>
    </w:rPr>
  </w:style>
  <w:style w:type="paragraph" w:customStyle="1" w:styleId="ListNumberalt2">
    <w:name w:val="List Number alt 2"/>
    <w:basedOn w:val="ListNumberalt"/>
    <w:qFormat/>
    <w:rsid w:val="00BA5D21"/>
    <w:pPr>
      <w:numPr>
        <w:ilvl w:val="1"/>
      </w:numPr>
      <w:tabs>
        <w:tab w:val="clear" w:pos="357"/>
        <w:tab w:val="left" w:pos="680"/>
      </w:tabs>
      <w:ind w:left="675" w:hanging="318"/>
    </w:pPr>
  </w:style>
  <w:style w:type="paragraph" w:customStyle="1" w:styleId="ListNumberalt3">
    <w:name w:val="List Number alt 3"/>
    <w:basedOn w:val="ListNumberalt2"/>
    <w:qFormat/>
    <w:rsid w:val="00BA5D21"/>
    <w:pPr>
      <w:numPr>
        <w:ilvl w:val="2"/>
      </w:numPr>
    </w:pPr>
  </w:style>
  <w:style w:type="character" w:customStyle="1" w:styleId="SUBscript-small">
    <w:name w:val="SUBscript-small"/>
    <w:qFormat/>
    <w:rsid w:val="00BA5D21"/>
    <w:rPr>
      <w:kern w:val="0"/>
      <w:position w:val="-6"/>
      <w:sz w:val="12"/>
      <w:szCs w:val="16"/>
    </w:rPr>
  </w:style>
  <w:style w:type="character" w:customStyle="1" w:styleId="SUPerscript-small">
    <w:name w:val="SUPerscript-small"/>
    <w:qFormat/>
    <w:rsid w:val="00BA5D21"/>
    <w:rPr>
      <w:kern w:val="0"/>
      <w:position w:val="6"/>
      <w:sz w:val="12"/>
      <w:szCs w:val="16"/>
    </w:rPr>
  </w:style>
  <w:style w:type="paragraph" w:customStyle="1" w:styleId="CODE">
    <w:name w:val="CODE"/>
    <w:basedOn w:val="Normal"/>
    <w:rsid w:val="00BA5D21"/>
    <w:pPr>
      <w:snapToGrid w:val="0"/>
      <w:spacing w:before="100" w:after="100"/>
      <w:contextualSpacing/>
    </w:pPr>
    <w:rPr>
      <w:rFonts w:ascii="Courier New" w:eastAsia="Times New Roman" w:hAnsi="Courier New" w:cs="Arial"/>
      <w:noProof/>
      <w:spacing w:val="-2"/>
      <w:sz w:val="18"/>
      <w:szCs w:val="20"/>
      <w:lang w:val="en-GB" w:eastAsia="zh-CN"/>
    </w:rPr>
  </w:style>
  <w:style w:type="paragraph" w:customStyle="1" w:styleId="FIGURE">
    <w:name w:val="FIGURE"/>
    <w:basedOn w:val="Normal"/>
    <w:next w:val="FIGURE-title"/>
    <w:qFormat/>
    <w:rsid w:val="00BA5D21"/>
    <w:pPr>
      <w:keepNext/>
      <w:snapToGrid w:val="0"/>
      <w:spacing w:before="100" w:after="200"/>
      <w:jc w:val="center"/>
    </w:pPr>
    <w:rPr>
      <w:rFonts w:ascii="Arial" w:eastAsia="Times New Roman" w:hAnsi="Arial" w:cs="Arial"/>
      <w:spacing w:val="8"/>
      <w:sz w:val="20"/>
      <w:szCs w:val="20"/>
      <w:lang w:val="en-GB" w:eastAsia="zh-CN"/>
    </w:rPr>
  </w:style>
  <w:style w:type="paragraph" w:customStyle="1" w:styleId="IECINSTRUCTIONS">
    <w:name w:val="IEC_INSTRUCTIONS"/>
    <w:basedOn w:val="Normal"/>
    <w:uiPriority w:val="99"/>
    <w:qFormat/>
    <w:rsid w:val="00BA5D21"/>
    <w:pPr>
      <w:pBdr>
        <w:top w:val="dashed" w:sz="6" w:space="5" w:color="C00000"/>
        <w:left w:val="dashed" w:sz="6" w:space="5" w:color="C00000"/>
        <w:bottom w:val="dashed" w:sz="6" w:space="5" w:color="C00000"/>
        <w:right w:val="dashed" w:sz="6" w:space="5" w:color="C00000"/>
      </w:pBdr>
      <w:spacing w:before="60" w:after="60"/>
      <w:ind w:left="567" w:right="567"/>
    </w:pPr>
    <w:rPr>
      <w:rFonts w:ascii="Cambria" w:eastAsia="Times New Roman" w:hAnsi="Cambria" w:cs="Arial"/>
      <w:color w:val="0070C0"/>
      <w:spacing w:val="8"/>
      <w:sz w:val="20"/>
      <w:szCs w:val="20"/>
      <w:lang w:val="en-GB" w:eastAsia="zh-CN"/>
    </w:rPr>
  </w:style>
  <w:style w:type="numbering" w:customStyle="1" w:styleId="Annexes">
    <w:name w:val="Annexes"/>
    <w:rsid w:val="00BA5D21"/>
    <w:pPr>
      <w:numPr>
        <w:numId w:val="9"/>
      </w:numPr>
    </w:pPr>
  </w:style>
  <w:style w:type="numbering" w:customStyle="1" w:styleId="Headings">
    <w:name w:val="Headings"/>
    <w:rsid w:val="00BA5D21"/>
    <w:pPr>
      <w:numPr>
        <w:numId w:val="11"/>
      </w:numPr>
    </w:pPr>
  </w:style>
  <w:style w:type="paragraph" w:styleId="Bibliography">
    <w:name w:val="Bibliography"/>
    <w:basedOn w:val="Normal"/>
    <w:next w:val="Normal"/>
    <w:uiPriority w:val="37"/>
    <w:semiHidden/>
    <w:unhideWhenUsed/>
    <w:rsid w:val="00BA5D21"/>
    <w:pPr>
      <w:jc w:val="both"/>
    </w:pPr>
    <w:rPr>
      <w:rFonts w:ascii="Arial" w:eastAsia="Times New Roman" w:hAnsi="Arial" w:cs="Arial"/>
      <w:spacing w:val="8"/>
      <w:sz w:val="20"/>
      <w:szCs w:val="20"/>
      <w:lang w:val="en-GB" w:eastAsia="zh-CN"/>
    </w:rPr>
  </w:style>
  <w:style w:type="paragraph" w:styleId="EnvelopeAddress">
    <w:name w:val="envelope address"/>
    <w:basedOn w:val="Normal"/>
    <w:uiPriority w:val="99"/>
    <w:unhideWhenUsed/>
    <w:rsid w:val="00BA5D21"/>
    <w:pPr>
      <w:framePr w:w="7920" w:h="1980" w:hRule="exact" w:hSpace="180" w:wrap="auto" w:hAnchor="page" w:xAlign="center" w:yAlign="bottom"/>
      <w:ind w:left="2880"/>
      <w:jc w:val="both"/>
    </w:pPr>
    <w:rPr>
      <w:rFonts w:ascii="Cambria" w:eastAsia="MS Gothic" w:hAnsi="Cambria"/>
      <w:spacing w:val="8"/>
      <w:sz w:val="24"/>
      <w:szCs w:val="24"/>
      <w:lang w:val="en-GB" w:eastAsia="zh-CN"/>
    </w:rPr>
  </w:style>
  <w:style w:type="paragraph" w:styleId="EnvelopeReturn">
    <w:name w:val="envelope return"/>
    <w:basedOn w:val="Normal"/>
    <w:uiPriority w:val="99"/>
    <w:unhideWhenUsed/>
    <w:rsid w:val="00BA5D21"/>
    <w:pPr>
      <w:jc w:val="both"/>
    </w:pPr>
    <w:rPr>
      <w:rFonts w:ascii="Cambria" w:eastAsia="MS Gothic" w:hAnsi="Cambria"/>
      <w:spacing w:val="8"/>
      <w:sz w:val="20"/>
      <w:szCs w:val="20"/>
      <w:lang w:val="en-GB" w:eastAsia="zh-CN"/>
    </w:rPr>
  </w:style>
  <w:style w:type="paragraph" w:styleId="Index1">
    <w:name w:val="index 1"/>
    <w:basedOn w:val="Normal"/>
    <w:next w:val="Normal"/>
    <w:autoRedefine/>
    <w:uiPriority w:val="99"/>
    <w:unhideWhenUsed/>
    <w:rsid w:val="00BA5D21"/>
    <w:pPr>
      <w:ind w:left="200" w:hanging="200"/>
      <w:jc w:val="both"/>
    </w:pPr>
    <w:rPr>
      <w:rFonts w:ascii="Arial" w:eastAsia="Times New Roman" w:hAnsi="Arial" w:cs="Arial"/>
      <w:spacing w:val="8"/>
      <w:sz w:val="20"/>
      <w:szCs w:val="20"/>
      <w:lang w:val="en-GB" w:eastAsia="zh-CN"/>
    </w:rPr>
  </w:style>
  <w:style w:type="paragraph" w:styleId="Index2">
    <w:name w:val="index 2"/>
    <w:basedOn w:val="Normal"/>
    <w:next w:val="Normal"/>
    <w:autoRedefine/>
    <w:uiPriority w:val="99"/>
    <w:unhideWhenUsed/>
    <w:rsid w:val="00BA5D21"/>
    <w:pPr>
      <w:ind w:left="400" w:hanging="200"/>
      <w:jc w:val="both"/>
    </w:pPr>
    <w:rPr>
      <w:rFonts w:ascii="Arial" w:eastAsia="Times New Roman" w:hAnsi="Arial" w:cs="Arial"/>
      <w:spacing w:val="8"/>
      <w:sz w:val="20"/>
      <w:szCs w:val="20"/>
      <w:lang w:val="en-GB" w:eastAsia="zh-CN"/>
    </w:rPr>
  </w:style>
  <w:style w:type="paragraph" w:styleId="Index3">
    <w:name w:val="index 3"/>
    <w:basedOn w:val="Normal"/>
    <w:next w:val="Normal"/>
    <w:autoRedefine/>
    <w:uiPriority w:val="99"/>
    <w:unhideWhenUsed/>
    <w:rsid w:val="00BA5D21"/>
    <w:pPr>
      <w:ind w:left="600" w:hanging="200"/>
      <w:jc w:val="both"/>
    </w:pPr>
    <w:rPr>
      <w:rFonts w:ascii="Arial" w:eastAsia="Times New Roman" w:hAnsi="Arial" w:cs="Arial"/>
      <w:spacing w:val="8"/>
      <w:sz w:val="20"/>
      <w:szCs w:val="20"/>
      <w:lang w:val="en-GB" w:eastAsia="zh-CN"/>
    </w:rPr>
  </w:style>
  <w:style w:type="paragraph" w:styleId="Index4">
    <w:name w:val="index 4"/>
    <w:basedOn w:val="Normal"/>
    <w:next w:val="Normal"/>
    <w:autoRedefine/>
    <w:uiPriority w:val="99"/>
    <w:unhideWhenUsed/>
    <w:rsid w:val="00BA5D21"/>
    <w:pPr>
      <w:ind w:left="800" w:hanging="200"/>
      <w:jc w:val="both"/>
    </w:pPr>
    <w:rPr>
      <w:rFonts w:ascii="Arial" w:eastAsia="Times New Roman" w:hAnsi="Arial" w:cs="Arial"/>
      <w:spacing w:val="8"/>
      <w:sz w:val="20"/>
      <w:szCs w:val="20"/>
      <w:lang w:val="en-GB" w:eastAsia="zh-CN"/>
    </w:rPr>
  </w:style>
  <w:style w:type="paragraph" w:styleId="Index5">
    <w:name w:val="index 5"/>
    <w:basedOn w:val="Normal"/>
    <w:next w:val="Normal"/>
    <w:autoRedefine/>
    <w:uiPriority w:val="99"/>
    <w:unhideWhenUsed/>
    <w:rsid w:val="00BA5D21"/>
    <w:pPr>
      <w:ind w:left="1000" w:hanging="200"/>
      <w:jc w:val="both"/>
    </w:pPr>
    <w:rPr>
      <w:rFonts w:ascii="Arial" w:eastAsia="Times New Roman" w:hAnsi="Arial" w:cs="Arial"/>
      <w:spacing w:val="8"/>
      <w:sz w:val="20"/>
      <w:szCs w:val="20"/>
      <w:lang w:val="en-GB" w:eastAsia="zh-CN"/>
    </w:rPr>
  </w:style>
  <w:style w:type="paragraph" w:styleId="Index6">
    <w:name w:val="index 6"/>
    <w:basedOn w:val="Normal"/>
    <w:next w:val="Normal"/>
    <w:autoRedefine/>
    <w:uiPriority w:val="99"/>
    <w:unhideWhenUsed/>
    <w:rsid w:val="00BA5D21"/>
    <w:pPr>
      <w:ind w:left="1200" w:hanging="200"/>
      <w:jc w:val="both"/>
    </w:pPr>
    <w:rPr>
      <w:rFonts w:ascii="Arial" w:eastAsia="Times New Roman" w:hAnsi="Arial" w:cs="Arial"/>
      <w:spacing w:val="8"/>
      <w:sz w:val="20"/>
      <w:szCs w:val="20"/>
      <w:lang w:val="en-GB" w:eastAsia="zh-CN"/>
    </w:rPr>
  </w:style>
  <w:style w:type="paragraph" w:styleId="Index7">
    <w:name w:val="index 7"/>
    <w:basedOn w:val="Normal"/>
    <w:next w:val="Normal"/>
    <w:autoRedefine/>
    <w:uiPriority w:val="99"/>
    <w:unhideWhenUsed/>
    <w:rsid w:val="00BA5D21"/>
    <w:pPr>
      <w:ind w:left="1400" w:hanging="200"/>
      <w:jc w:val="both"/>
    </w:pPr>
    <w:rPr>
      <w:rFonts w:ascii="Arial" w:eastAsia="Times New Roman" w:hAnsi="Arial" w:cs="Arial"/>
      <w:spacing w:val="8"/>
      <w:sz w:val="20"/>
      <w:szCs w:val="20"/>
      <w:lang w:val="en-GB" w:eastAsia="zh-CN"/>
    </w:rPr>
  </w:style>
  <w:style w:type="paragraph" w:styleId="Index8">
    <w:name w:val="index 8"/>
    <w:basedOn w:val="Normal"/>
    <w:next w:val="Normal"/>
    <w:autoRedefine/>
    <w:uiPriority w:val="99"/>
    <w:unhideWhenUsed/>
    <w:rsid w:val="00BA5D21"/>
    <w:pPr>
      <w:ind w:left="1600" w:hanging="200"/>
      <w:jc w:val="both"/>
    </w:pPr>
    <w:rPr>
      <w:rFonts w:ascii="Arial" w:eastAsia="Times New Roman" w:hAnsi="Arial" w:cs="Arial"/>
      <w:spacing w:val="8"/>
      <w:sz w:val="20"/>
      <w:szCs w:val="20"/>
      <w:lang w:val="en-GB" w:eastAsia="zh-CN"/>
    </w:rPr>
  </w:style>
  <w:style w:type="paragraph" w:styleId="Index9">
    <w:name w:val="index 9"/>
    <w:basedOn w:val="Normal"/>
    <w:next w:val="Normal"/>
    <w:autoRedefine/>
    <w:uiPriority w:val="99"/>
    <w:unhideWhenUsed/>
    <w:rsid w:val="00BA5D21"/>
    <w:pPr>
      <w:ind w:left="1800" w:hanging="200"/>
      <w:jc w:val="both"/>
    </w:pPr>
    <w:rPr>
      <w:rFonts w:ascii="Arial" w:eastAsia="Times New Roman" w:hAnsi="Arial" w:cs="Arial"/>
      <w:spacing w:val="8"/>
      <w:sz w:val="20"/>
      <w:szCs w:val="20"/>
      <w:lang w:val="en-GB" w:eastAsia="zh-CN"/>
    </w:rPr>
  </w:style>
  <w:style w:type="paragraph" w:styleId="IndexHeading">
    <w:name w:val="index heading"/>
    <w:basedOn w:val="Normal"/>
    <w:next w:val="Index1"/>
    <w:uiPriority w:val="99"/>
    <w:unhideWhenUsed/>
    <w:rsid w:val="00BA5D21"/>
    <w:pPr>
      <w:jc w:val="both"/>
    </w:pPr>
    <w:rPr>
      <w:rFonts w:ascii="Cambria" w:eastAsia="MS Gothic" w:hAnsi="Cambria"/>
      <w:b/>
      <w:bCs/>
      <w:spacing w:val="8"/>
      <w:sz w:val="20"/>
      <w:szCs w:val="20"/>
      <w:lang w:val="en-GB" w:eastAsia="zh-CN"/>
    </w:rPr>
  </w:style>
  <w:style w:type="paragraph" w:styleId="NormalWeb">
    <w:name w:val="Normal (Web)"/>
    <w:basedOn w:val="Normal"/>
    <w:uiPriority w:val="99"/>
    <w:unhideWhenUsed/>
    <w:rsid w:val="00BA5D21"/>
    <w:pPr>
      <w:jc w:val="both"/>
    </w:pPr>
    <w:rPr>
      <w:rFonts w:ascii="Times New Roman" w:eastAsia="Times New Roman" w:hAnsi="Times New Roman"/>
      <w:spacing w:val="8"/>
      <w:sz w:val="24"/>
      <w:szCs w:val="24"/>
      <w:lang w:val="en-GB" w:eastAsia="zh-CN"/>
    </w:rPr>
  </w:style>
  <w:style w:type="paragraph" w:styleId="NormalIndent">
    <w:name w:val="Normal Indent"/>
    <w:basedOn w:val="Normal"/>
    <w:uiPriority w:val="99"/>
    <w:unhideWhenUsed/>
    <w:rsid w:val="00BA5D21"/>
    <w:pPr>
      <w:ind w:left="567"/>
      <w:jc w:val="both"/>
    </w:pPr>
    <w:rPr>
      <w:rFonts w:ascii="Arial" w:eastAsia="Times New Roman" w:hAnsi="Arial" w:cs="Arial"/>
      <w:spacing w:val="8"/>
      <w:sz w:val="20"/>
      <w:szCs w:val="20"/>
      <w:lang w:val="en-GB" w:eastAsia="zh-CN"/>
    </w:rPr>
  </w:style>
  <w:style w:type="paragraph" w:styleId="TableofAuthorities">
    <w:name w:val="table of authorities"/>
    <w:basedOn w:val="Normal"/>
    <w:next w:val="Normal"/>
    <w:uiPriority w:val="99"/>
    <w:unhideWhenUsed/>
    <w:rsid w:val="00BA5D21"/>
    <w:pPr>
      <w:ind w:left="200" w:hanging="200"/>
      <w:jc w:val="both"/>
    </w:pPr>
    <w:rPr>
      <w:rFonts w:ascii="Arial" w:eastAsia="Times New Roman" w:hAnsi="Arial" w:cs="Arial"/>
      <w:spacing w:val="8"/>
      <w:sz w:val="20"/>
      <w:szCs w:val="20"/>
      <w:lang w:val="en-GB" w:eastAsia="zh-CN"/>
    </w:rPr>
  </w:style>
  <w:style w:type="paragraph" w:styleId="TOAHeading">
    <w:name w:val="toa heading"/>
    <w:basedOn w:val="Normal"/>
    <w:next w:val="Normal"/>
    <w:uiPriority w:val="99"/>
    <w:unhideWhenUsed/>
    <w:rsid w:val="00BA5D21"/>
    <w:pPr>
      <w:spacing w:before="120"/>
      <w:jc w:val="both"/>
    </w:pPr>
    <w:rPr>
      <w:rFonts w:ascii="Cambria" w:eastAsia="MS Gothic" w:hAnsi="Cambria"/>
      <w:b/>
      <w:bCs/>
      <w:spacing w:val="8"/>
      <w:sz w:val="24"/>
      <w:szCs w:val="24"/>
      <w:lang w:val="en-GB" w:eastAsia="zh-CN"/>
    </w:rPr>
  </w:style>
  <w:style w:type="table" w:customStyle="1" w:styleId="TableGrid1">
    <w:name w:val="Table Grid1"/>
    <w:basedOn w:val="TableNormal"/>
    <w:next w:val="TableGrid"/>
    <w:uiPriority w:val="59"/>
    <w:rsid w:val="00BA5D21"/>
    <w:rPr>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umberedPARAlevel4">
    <w:name w:val="Numbered PARA (level 4)"/>
    <w:basedOn w:val="Heading4"/>
    <w:qFormat/>
    <w:rsid w:val="00BA5D21"/>
    <w:pPr>
      <w:numPr>
        <w:ilvl w:val="3"/>
      </w:numPr>
      <w:tabs>
        <w:tab w:val="num" w:pos="1077"/>
      </w:tabs>
      <w:ind w:left="1077" w:hanging="1077"/>
      <w:jc w:val="both"/>
    </w:pPr>
    <w:rPr>
      <w:b w:val="0"/>
    </w:rPr>
  </w:style>
  <w:style w:type="character" w:customStyle="1" w:styleId="UnresolvedMention1">
    <w:name w:val="Unresolved Mention1"/>
    <w:uiPriority w:val="99"/>
    <w:semiHidden/>
    <w:unhideWhenUsed/>
    <w:rsid w:val="00BA5D21"/>
    <w:rPr>
      <w:color w:val="605E5C"/>
      <w:shd w:val="clear" w:color="auto" w:fill="E1DFDD"/>
    </w:rPr>
  </w:style>
  <w:style w:type="paragraph" w:styleId="BodyTextIndent">
    <w:name w:val="Body Text Indent"/>
    <w:basedOn w:val="Normal"/>
    <w:link w:val="BodyTextIndentChar"/>
    <w:rsid w:val="007D603C"/>
    <w:pPr>
      <w:spacing w:after="200"/>
      <w:ind w:left="1080"/>
    </w:pPr>
    <w:rPr>
      <w:rFonts w:ascii="Arial" w:eastAsia="Times New Roman" w:hAnsi="Arial" w:cstheme="minorBidi"/>
      <w:b/>
      <w:bCs/>
      <w:i/>
      <w:iCs/>
      <w:color w:val="0000FF"/>
      <w:sz w:val="24"/>
      <w:szCs w:val="24"/>
      <w:lang w:val="en-US"/>
    </w:rPr>
  </w:style>
  <w:style w:type="character" w:customStyle="1" w:styleId="BodyTextIndentChar">
    <w:name w:val="Body Text Indent Char"/>
    <w:basedOn w:val="DefaultParagraphFont"/>
    <w:link w:val="BodyTextIndent"/>
    <w:rsid w:val="007D603C"/>
    <w:rPr>
      <w:rFonts w:ascii="Arial" w:eastAsia="Times New Roman" w:hAnsi="Arial" w:cstheme="minorBidi"/>
      <w:b/>
      <w:bCs/>
      <w:i/>
      <w:iCs/>
      <w:color w:val="0000FF"/>
      <w:sz w:val="24"/>
      <w:szCs w:val="24"/>
      <w:lang w:val="en-US" w:eastAsia="en-US"/>
    </w:rPr>
  </w:style>
  <w:style w:type="paragraph" w:styleId="DocumentMap">
    <w:name w:val="Document Map"/>
    <w:basedOn w:val="Normal"/>
    <w:link w:val="DocumentMapChar"/>
    <w:semiHidden/>
    <w:rsid w:val="007D603C"/>
    <w:pPr>
      <w:shd w:val="clear" w:color="auto" w:fill="000080"/>
      <w:spacing w:after="200"/>
    </w:pPr>
    <w:rPr>
      <w:rFonts w:ascii="Tahoma" w:eastAsia="Times New Roman" w:hAnsi="Tahoma" w:cs="Tahoma"/>
      <w:sz w:val="20"/>
      <w:szCs w:val="20"/>
      <w:lang w:val="en-GB"/>
    </w:rPr>
  </w:style>
  <w:style w:type="character" w:customStyle="1" w:styleId="DocumentMapChar">
    <w:name w:val="Document Map Char"/>
    <w:basedOn w:val="DefaultParagraphFont"/>
    <w:link w:val="DocumentMap"/>
    <w:semiHidden/>
    <w:rsid w:val="007D603C"/>
    <w:rPr>
      <w:rFonts w:ascii="Tahoma" w:eastAsia="Times New Roman" w:hAnsi="Tahoma" w:cs="Tahoma"/>
      <w:shd w:val="clear" w:color="auto" w:fill="000080"/>
      <w:lang w:val="en-GB" w:eastAsia="en-US"/>
    </w:rPr>
  </w:style>
  <w:style w:type="character" w:customStyle="1" w:styleId="Char">
    <w:name w:val="批注主题 Char"/>
    <w:rsid w:val="007D603C"/>
    <w:rPr>
      <w:rFonts w:ascii="Arial" w:eastAsia="Times New Roman" w:hAnsi="Arial" w:cs="Arial"/>
      <w:spacing w:val="8"/>
      <w:lang w:val="en-GB"/>
    </w:rPr>
  </w:style>
  <w:style w:type="paragraph" w:customStyle="1" w:styleId="AcRepheading1">
    <w:name w:val="AcRep heading 1"/>
    <w:basedOn w:val="Normal"/>
    <w:autoRedefine/>
    <w:qFormat/>
    <w:rsid w:val="007D603C"/>
    <w:pPr>
      <w:spacing w:after="200"/>
    </w:pPr>
    <w:rPr>
      <w:rFonts w:ascii="Arial" w:eastAsia="Times New Roman" w:hAnsi="Arial" w:cstheme="minorBidi"/>
      <w:b/>
      <w:color w:val="0058A2"/>
      <w:sz w:val="32"/>
      <w:szCs w:val="20"/>
      <w:lang w:val="en-GB"/>
    </w:rPr>
  </w:style>
  <w:style w:type="paragraph" w:customStyle="1" w:styleId="ANNEX-heading6">
    <w:name w:val="ANNEX-heading6"/>
    <w:basedOn w:val="Heading6"/>
    <w:next w:val="PARAGRAPH"/>
    <w:qFormat/>
    <w:rsid w:val="007D603C"/>
    <w:pPr>
      <w:tabs>
        <w:tab w:val="clear" w:pos="1531"/>
        <w:tab w:val="num" w:pos="1814"/>
      </w:tabs>
      <w:snapToGrid/>
      <w:ind w:left="1814" w:hanging="1814"/>
      <w:outlineLvl w:val="6"/>
    </w:pPr>
  </w:style>
  <w:style w:type="character" w:customStyle="1" w:styleId="FOREWORDChar">
    <w:name w:val="FOREWORD Char"/>
    <w:link w:val="FOREWORD"/>
    <w:rsid w:val="007D603C"/>
    <w:rPr>
      <w:rFonts w:ascii="Arial" w:eastAsia="Times New Roman" w:hAnsi="Arial" w:cs="Arial"/>
      <w:spacing w:val="8"/>
      <w:sz w:val="16"/>
      <w:szCs w:val="16"/>
      <w:lang w:val="en-GB" w:eastAsia="zh-CN"/>
    </w:rPr>
  </w:style>
  <w:style w:type="paragraph" w:customStyle="1" w:styleId="ListDash5">
    <w:name w:val="List Dash 5"/>
    <w:basedOn w:val="ListBullet5"/>
    <w:qFormat/>
    <w:rsid w:val="007D603C"/>
    <w:pPr>
      <w:numPr>
        <w:numId w:val="17"/>
      </w:numPr>
      <w:tabs>
        <w:tab w:val="left" w:pos="340"/>
      </w:tabs>
      <w:ind w:left="1701" w:hanging="340"/>
    </w:pPr>
    <w:rPr>
      <w:rFonts w:cstheme="minorBidi"/>
      <w:lang w:eastAsia="en-US"/>
    </w:rPr>
  </w:style>
  <w:style w:type="character" w:styleId="PlaceholderText">
    <w:name w:val="Placeholder Text"/>
    <w:basedOn w:val="DefaultParagraphFont"/>
    <w:uiPriority w:val="99"/>
    <w:semiHidden/>
    <w:rsid w:val="007D603C"/>
    <w:rPr>
      <w:color w:val="808080"/>
    </w:rPr>
  </w:style>
  <w:style w:type="paragraph" w:customStyle="1" w:styleId="TABLE-centred">
    <w:name w:val="TABLE-centred"/>
    <w:basedOn w:val="TABLE-centered"/>
    <w:rsid w:val="007D603C"/>
    <w:rPr>
      <w:bCs w:val="0"/>
    </w:rPr>
  </w:style>
  <w:style w:type="character" w:customStyle="1" w:styleId="SUBscript-variable">
    <w:name w:val="SUBscript-variable"/>
    <w:basedOn w:val="SUBscript"/>
    <w:rsid w:val="007D603C"/>
    <w:rPr>
      <w:rFonts w:ascii="Times New Roman" w:hAnsi="Times New Roman"/>
      <w:i/>
      <w:kern w:val="0"/>
      <w:position w:val="-6"/>
      <w:sz w:val="16"/>
      <w:szCs w:val="16"/>
    </w:rPr>
  </w:style>
  <w:style w:type="character" w:customStyle="1" w:styleId="SUBscript-small-variable">
    <w:name w:val="SUBscript-small-variable"/>
    <w:basedOn w:val="SUBscript-small"/>
    <w:rsid w:val="007D603C"/>
    <w:rPr>
      <w:rFonts w:ascii="Times New Roman" w:hAnsi="Times New Roman"/>
      <w:i/>
      <w:kern w:val="0"/>
      <w:position w:val="-6"/>
      <w:sz w:val="12"/>
      <w:szCs w:val="16"/>
    </w:rPr>
  </w:style>
  <w:style w:type="character" w:customStyle="1" w:styleId="SUPerscript-small-variable">
    <w:name w:val="SUPerscript-small-variable"/>
    <w:basedOn w:val="SUPerscript-small"/>
    <w:rsid w:val="007D603C"/>
    <w:rPr>
      <w:rFonts w:ascii="Times New Roman" w:hAnsi="Times New Roman"/>
      <w:i/>
      <w:kern w:val="0"/>
      <w:position w:val="6"/>
      <w:sz w:val="12"/>
      <w:szCs w:val="16"/>
    </w:rPr>
  </w:style>
  <w:style w:type="character" w:customStyle="1" w:styleId="SUPerscript-variable">
    <w:name w:val="SUPerscript-variable"/>
    <w:basedOn w:val="SUPerscript"/>
    <w:rsid w:val="007D603C"/>
    <w:rPr>
      <w:rFonts w:ascii="Times New Roman" w:hAnsi="Times New Roman"/>
      <w:i/>
      <w:kern w:val="0"/>
      <w:position w:val="6"/>
      <w:sz w:val="16"/>
      <w:szCs w:val="16"/>
    </w:rPr>
  </w:style>
  <w:style w:type="paragraph" w:customStyle="1" w:styleId="Inlineequationparagraph">
    <w:name w:val="Inline equation paragraph"/>
    <w:basedOn w:val="PARAGRAPH"/>
    <w:next w:val="PARAGRAPH"/>
    <w:qFormat/>
    <w:rsid w:val="007D603C"/>
  </w:style>
  <w:style w:type="paragraph" w:customStyle="1" w:styleId="ANNEXEtitre">
    <w:name w:val="ANNEXE_titre"/>
    <w:basedOn w:val="MAIN-TITLE"/>
    <w:next w:val="ANNEXE-heading1"/>
    <w:uiPriority w:val="1"/>
    <w:qFormat/>
    <w:rsid w:val="007D603C"/>
    <w:pPr>
      <w:pageBreakBefore/>
      <w:numPr>
        <w:numId w:val="20"/>
      </w:numPr>
      <w:spacing w:after="200"/>
    </w:pPr>
    <w:rPr>
      <w:bCs w:val="0"/>
      <w:lang w:val="fr-FR" w:eastAsia="en-US"/>
      <w14:scene3d>
        <w14:camera w14:prst="orthographicFront"/>
        <w14:lightRig w14:rig="threePt" w14:dir="t">
          <w14:rot w14:lat="0" w14:lon="0" w14:rev="0"/>
        </w14:lightRig>
      </w14:scene3d>
    </w:rPr>
  </w:style>
  <w:style w:type="paragraph" w:customStyle="1" w:styleId="ANNEXE-heading1">
    <w:name w:val="ANNEXE-heading1"/>
    <w:basedOn w:val="Heading1"/>
    <w:next w:val="PARAGRAPH"/>
    <w:uiPriority w:val="1"/>
    <w:qFormat/>
    <w:rsid w:val="007D603C"/>
    <w:pPr>
      <w:numPr>
        <w:ilvl w:val="1"/>
        <w:numId w:val="20"/>
      </w:numPr>
      <w:snapToGrid/>
    </w:pPr>
    <w:rPr>
      <w:lang w:val="fr-FR"/>
    </w:rPr>
  </w:style>
  <w:style w:type="paragraph" w:customStyle="1" w:styleId="ANNEXE-heading2">
    <w:name w:val="ANNEXE-heading2"/>
    <w:basedOn w:val="Heading2"/>
    <w:next w:val="PARAGRAPH"/>
    <w:uiPriority w:val="1"/>
    <w:qFormat/>
    <w:rsid w:val="007D603C"/>
    <w:pPr>
      <w:numPr>
        <w:ilvl w:val="2"/>
        <w:numId w:val="20"/>
      </w:numPr>
      <w:snapToGrid/>
    </w:pPr>
    <w:rPr>
      <w:lang w:val="fr-FR"/>
    </w:rPr>
  </w:style>
  <w:style w:type="paragraph" w:customStyle="1" w:styleId="ANNEXE-heading3">
    <w:name w:val="ANNEXE-heading3"/>
    <w:basedOn w:val="Heading3"/>
    <w:next w:val="PARAGRAPH"/>
    <w:uiPriority w:val="1"/>
    <w:qFormat/>
    <w:rsid w:val="007D603C"/>
    <w:pPr>
      <w:numPr>
        <w:ilvl w:val="3"/>
        <w:numId w:val="20"/>
      </w:numPr>
      <w:suppressAutoHyphens/>
      <w:spacing w:before="100" w:after="100"/>
    </w:pPr>
    <w:rPr>
      <w:rFonts w:ascii="Arial" w:hAnsi="Arial" w:cs="Arial"/>
      <w:bCs/>
      <w:i w:val="0"/>
      <w:spacing w:val="8"/>
      <w:sz w:val="20"/>
      <w:lang w:val="fr-FR" w:eastAsia="zh-CN"/>
    </w:rPr>
  </w:style>
  <w:style w:type="paragraph" w:customStyle="1" w:styleId="ANNEXE-heading4">
    <w:name w:val="ANNEXE-heading4"/>
    <w:basedOn w:val="Heading4"/>
    <w:next w:val="PARAGRAPH"/>
    <w:uiPriority w:val="1"/>
    <w:qFormat/>
    <w:rsid w:val="007D603C"/>
    <w:pPr>
      <w:numPr>
        <w:ilvl w:val="4"/>
        <w:numId w:val="20"/>
      </w:numPr>
      <w:snapToGrid/>
    </w:pPr>
    <w:rPr>
      <w:lang w:val="fr-FR"/>
    </w:rPr>
  </w:style>
  <w:style w:type="paragraph" w:customStyle="1" w:styleId="ANNEXE-heading5">
    <w:name w:val="ANNEXE-heading5"/>
    <w:basedOn w:val="Heading5"/>
    <w:next w:val="PARAGRAPH"/>
    <w:uiPriority w:val="1"/>
    <w:qFormat/>
    <w:rsid w:val="007D603C"/>
    <w:pPr>
      <w:numPr>
        <w:ilvl w:val="5"/>
        <w:numId w:val="20"/>
      </w:numPr>
      <w:snapToGrid/>
    </w:pPr>
    <w:rPr>
      <w:lang w:val="fr-FR"/>
    </w:rPr>
  </w:style>
  <w:style w:type="numbering" w:customStyle="1" w:styleId="AnnexesF">
    <w:name w:val="AnnexesF"/>
    <w:basedOn w:val="NoList"/>
    <w:uiPriority w:val="99"/>
    <w:rsid w:val="007D603C"/>
    <w:pPr>
      <w:numPr>
        <w:numId w:val="18"/>
      </w:numPr>
    </w:pPr>
  </w:style>
  <w:style w:type="paragraph" w:customStyle="1" w:styleId="Special">
    <w:name w:val="Special"/>
    <w:basedOn w:val="Normal"/>
    <w:next w:val="Normal"/>
    <w:rsid w:val="007D603C"/>
    <w:pPr>
      <w:spacing w:after="240" w:line="230" w:lineRule="atLeast"/>
      <w:jc w:val="both"/>
    </w:pPr>
    <w:rPr>
      <w:rFonts w:ascii="Arial" w:eastAsia="MS Mincho" w:hAnsi="Arial"/>
      <w:sz w:val="20"/>
      <w:szCs w:val="20"/>
      <w:lang w:val="en-GB" w:eastAsia="ja-JP"/>
    </w:rPr>
  </w:style>
  <w:style w:type="paragraph" w:customStyle="1" w:styleId="Stdreferenceright">
    <w:name w:val="Std reference right"/>
    <w:basedOn w:val="Normal"/>
    <w:rsid w:val="007D603C"/>
    <w:pPr>
      <w:spacing w:after="200"/>
      <w:jc w:val="right"/>
    </w:pPr>
    <w:rPr>
      <w:rFonts w:ascii="Arial" w:eastAsia="SimSun" w:hAnsi="Arial" w:cs="Arial Bold"/>
      <w:b/>
      <w:bCs/>
      <w:color w:val="9C9D9F"/>
      <w:sz w:val="50"/>
      <w:szCs w:val="50"/>
      <w:lang w:val="en-US"/>
    </w:rPr>
  </w:style>
  <w:style w:type="paragraph" w:customStyle="1" w:styleId="Editionright">
    <w:name w:val="Edition right"/>
    <w:basedOn w:val="Stdreferenceright"/>
    <w:rsid w:val="007D603C"/>
    <w:rPr>
      <w:b w:val="0"/>
      <w:bCs w:val="0"/>
      <w:color w:val="auto"/>
      <w:sz w:val="21"/>
      <w:szCs w:val="21"/>
    </w:rPr>
  </w:style>
  <w:style w:type="paragraph" w:customStyle="1" w:styleId="BlueBox30Left">
    <w:name w:val="BlueBox 30 Left"/>
    <w:basedOn w:val="Stdreferenceright"/>
    <w:rsid w:val="007D603C"/>
    <w:pPr>
      <w:jc w:val="left"/>
    </w:pPr>
    <w:rPr>
      <w:color w:val="005AA1"/>
      <w:sz w:val="60"/>
      <w:szCs w:val="60"/>
    </w:rPr>
  </w:style>
  <w:style w:type="paragraph" w:customStyle="1" w:styleId="Title12-Blue">
    <w:name w:val="Title12-Blue"/>
    <w:basedOn w:val="Normal"/>
    <w:rsid w:val="007D603C"/>
    <w:pPr>
      <w:spacing w:after="200" w:line="300" w:lineRule="exact"/>
    </w:pPr>
    <w:rPr>
      <w:rFonts w:ascii="Arial" w:eastAsia="SimSun" w:hAnsi="Arial" w:cs="Arial Bold"/>
      <w:b/>
      <w:bCs/>
      <w:noProof/>
      <w:color w:val="005AA1"/>
      <w:sz w:val="24"/>
      <w:szCs w:val="24"/>
      <w:lang w:val="fr-CH"/>
    </w:rPr>
  </w:style>
  <w:style w:type="paragraph" w:customStyle="1" w:styleId="Ref-7">
    <w:name w:val="Ref-7"/>
    <w:basedOn w:val="Normal"/>
    <w:rsid w:val="007D603C"/>
    <w:pPr>
      <w:spacing w:after="200"/>
    </w:pPr>
    <w:rPr>
      <w:rFonts w:ascii="Arial" w:eastAsia="SimSun" w:hAnsi="Arial" w:cstheme="minorBidi"/>
      <w:noProof/>
      <w:sz w:val="14"/>
      <w:szCs w:val="14"/>
      <w:lang w:val="en-US"/>
    </w:rPr>
  </w:style>
  <w:style w:type="paragraph" w:customStyle="1" w:styleId="IEC-Box-9-left">
    <w:name w:val="IEC-Box-9-left"/>
    <w:basedOn w:val="BlueBox30Left"/>
    <w:rsid w:val="007D603C"/>
    <w:pPr>
      <w:spacing w:line="260" w:lineRule="exact"/>
    </w:pPr>
    <w:rPr>
      <w:b w:val="0"/>
      <w:bCs w:val="0"/>
      <w:sz w:val="18"/>
      <w:szCs w:val="18"/>
    </w:rPr>
  </w:style>
  <w:style w:type="paragraph" w:customStyle="1" w:styleId="2ndpage-bullet">
    <w:name w:val="2ndpage-bullet"/>
    <w:basedOn w:val="Normal"/>
    <w:rsid w:val="007D603C"/>
    <w:pPr>
      <w:numPr>
        <w:numId w:val="19"/>
      </w:numPr>
      <w:tabs>
        <w:tab w:val="clear" w:pos="720"/>
        <w:tab w:val="num" w:pos="170"/>
      </w:tabs>
      <w:spacing w:after="200"/>
      <w:ind w:left="284" w:hanging="284"/>
    </w:pPr>
    <w:rPr>
      <w:rFonts w:ascii="Arial" w:eastAsia="Times New Roman" w:hAnsi="Arial" w:cstheme="minorBidi"/>
      <w:spacing w:val="4"/>
      <w:sz w:val="16"/>
      <w:szCs w:val="16"/>
      <w:lang w:val="fr-FR"/>
    </w:rPr>
  </w:style>
  <w:style w:type="paragraph" w:customStyle="1" w:styleId="GreyBox30Left">
    <w:name w:val="GreyBox 30 Left"/>
    <w:basedOn w:val="Stdreferenceright"/>
    <w:rsid w:val="007D603C"/>
    <w:pPr>
      <w:jc w:val="left"/>
    </w:pPr>
    <w:rPr>
      <w:rFonts w:eastAsia="Times New Roman"/>
      <w:sz w:val="60"/>
      <w:szCs w:val="60"/>
    </w:rPr>
  </w:style>
  <w:style w:type="paragraph" w:customStyle="1" w:styleId="Title12-Black">
    <w:name w:val="Title12-Black"/>
    <w:basedOn w:val="Title12-Blue"/>
    <w:rsid w:val="007D603C"/>
    <w:rPr>
      <w:rFonts w:eastAsia="Times New Roman"/>
      <w:noProof w:val="0"/>
      <w:color w:val="auto"/>
      <w:lang w:val="fr-FR"/>
    </w:rPr>
  </w:style>
  <w:style w:type="numbering" w:customStyle="1" w:styleId="Headings1">
    <w:name w:val="Headings1"/>
    <w:rsid w:val="007D603C"/>
  </w:style>
  <w:style w:type="paragraph" w:styleId="PlainText">
    <w:name w:val="Plain Text"/>
    <w:basedOn w:val="Normal"/>
    <w:link w:val="PlainTextChar"/>
    <w:rsid w:val="004B4450"/>
    <w:pPr>
      <w:jc w:val="both"/>
    </w:pPr>
    <w:rPr>
      <w:rFonts w:ascii="Courier New" w:eastAsia="Times New Roman" w:hAnsi="Courier New" w:cs="Arial"/>
      <w:spacing w:val="8"/>
      <w:sz w:val="20"/>
      <w:szCs w:val="20"/>
      <w:lang w:val="en-GB" w:eastAsia="zh-CN"/>
    </w:rPr>
  </w:style>
  <w:style w:type="character" w:customStyle="1" w:styleId="PlainTextChar">
    <w:name w:val="Plain Text Char"/>
    <w:basedOn w:val="DefaultParagraphFont"/>
    <w:link w:val="PlainText"/>
    <w:rsid w:val="004B4450"/>
    <w:rPr>
      <w:rFonts w:ascii="Courier New" w:eastAsia="Times New Roman" w:hAnsi="Courier New" w:cs="Arial"/>
      <w:spacing w:val="8"/>
      <w:lang w:val="en-GB" w:eastAsia="zh-CN"/>
    </w:rPr>
  </w:style>
  <w:style w:type="character" w:customStyle="1" w:styleId="NichtaufgelsteErwhnung1">
    <w:name w:val="Nicht aufgelöste Erwähnung1"/>
    <w:uiPriority w:val="99"/>
    <w:semiHidden/>
    <w:unhideWhenUsed/>
    <w:rsid w:val="004B4450"/>
    <w:rPr>
      <w:color w:val="605E5C"/>
      <w:shd w:val="clear" w:color="auto" w:fill="E1DFDD"/>
    </w:rPr>
  </w:style>
  <w:style w:type="paragraph" w:customStyle="1" w:styleId="berschrift">
    <w:name w:val="Überschrift"/>
    <w:basedOn w:val="Heading2"/>
    <w:link w:val="berschriftZchn"/>
    <w:qFormat/>
    <w:rsid w:val="004B4450"/>
    <w:pPr>
      <w:numPr>
        <w:numId w:val="21"/>
      </w:numPr>
      <w:ind w:left="1440" w:hanging="720"/>
    </w:pPr>
    <w:rPr>
      <w:b w:val="0"/>
      <w:sz w:val="24"/>
    </w:rPr>
  </w:style>
  <w:style w:type="character" w:customStyle="1" w:styleId="berschriftZchn">
    <w:name w:val="Überschrift Zchn"/>
    <w:link w:val="berschrift"/>
    <w:rsid w:val="004B4450"/>
    <w:rPr>
      <w:rFonts w:ascii="Arial" w:eastAsia="Times New Roman" w:hAnsi="Arial" w:cs="Arial"/>
      <w:bCs/>
      <w:spacing w:val="8"/>
      <w:sz w:val="24"/>
      <w:lang w:val="en-GB" w:eastAsia="zh-CN"/>
    </w:rPr>
  </w:style>
  <w:style w:type="paragraph" w:customStyle="1" w:styleId="2ndpage">
    <w:name w:val="2ndpage"/>
    <w:basedOn w:val="Normal"/>
    <w:rsid w:val="004B4450"/>
    <w:pPr>
      <w:ind w:right="-1"/>
      <w:jc w:val="both"/>
    </w:pPr>
    <w:rPr>
      <w:rFonts w:ascii="Arial" w:eastAsia="Times New Roman" w:hAnsi="Arial" w:cs="Arial"/>
      <w:spacing w:val="4"/>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89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4.jpeg"/><Relationship Id="rId26" Type="http://schemas.openxmlformats.org/officeDocument/2006/relationships/hyperlink" Target="https://webstore.iec.ch/csc" TargetMode="External"/><Relationship Id="rId39" Type="http://schemas.openxmlformats.org/officeDocument/2006/relationships/header" Target="header16.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image" Target="media/image6.png"/><Relationship Id="rId47"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www.electropedia.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s://webstore.iec.ch/advsearchform" TargetMode="External"/><Relationship Id="rId32" Type="http://schemas.openxmlformats.org/officeDocument/2006/relationships/header" Target="header10.xml"/><Relationship Id="rId37" Type="http://schemas.openxmlformats.org/officeDocument/2006/relationships/header" Target="header14.xml"/><Relationship Id="rId40" Type="http://schemas.openxmlformats.org/officeDocument/2006/relationships/hyperlink" Target="mailto:info@iecex.com" TargetMode="External"/><Relationship Id="rId45"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yperlink" Target="https://products.iec.ch/" TargetMode="External"/><Relationship Id="rId36" Type="http://schemas.openxmlformats.org/officeDocument/2006/relationships/image" Target="media/image5.jpeg"/><Relationship Id="rId10" Type="http://schemas.openxmlformats.org/officeDocument/2006/relationships/header" Target="header1.xml"/><Relationship Id="rId19" Type="http://schemas.openxmlformats.org/officeDocument/2006/relationships/hyperlink" Target="mailto:info@iec.ch" TargetMode="External"/><Relationship Id="rId31" Type="http://schemas.openxmlformats.org/officeDocument/2006/relationships/header" Target="header9.xml"/><Relationship Id="rId44"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iecex.com" TargetMode="Externa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yperlink" Target="mailto:sales@iec.ch" TargetMode="External"/><Relationship Id="rId30" Type="http://schemas.openxmlformats.org/officeDocument/2006/relationships/header" Target="header8.xml"/><Relationship Id="rId35" Type="http://schemas.openxmlformats.org/officeDocument/2006/relationships/header" Target="header13.xml"/><Relationship Id="rId43" Type="http://schemas.openxmlformats.org/officeDocument/2006/relationships/image" Target="media/image7.png"/><Relationship Id="rId48" Type="http://schemas.openxmlformats.org/officeDocument/2006/relationships/theme" Target="theme/theme1.xml"/><Relationship Id="rId8" Type="http://schemas.openxmlformats.org/officeDocument/2006/relationships/hyperlink" Target="mailto:info@iecex.com"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yperlink" Target="https://webstore.iec.ch/justpublished" TargetMode="External"/><Relationship Id="rId33" Type="http://schemas.openxmlformats.org/officeDocument/2006/relationships/header" Target="header11.xml"/><Relationship Id="rId38" Type="http://schemas.openxmlformats.org/officeDocument/2006/relationships/header" Target="header15.xml"/><Relationship Id="rId46" Type="http://schemas.openxmlformats.org/officeDocument/2006/relationships/fontTable" Target="fontTable.xml"/><Relationship Id="rId20" Type="http://schemas.openxmlformats.org/officeDocument/2006/relationships/hyperlink" Target="https://www.iec.ch/" TargetMode="External"/><Relationship Id="rId41" Type="http://schemas.openxmlformats.org/officeDocument/2006/relationships/hyperlink" Target="http://www.iecex.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17.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ED1FF-21CC-4B97-8192-571E3D0FE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18</Pages>
  <Words>4980</Words>
  <Characters>26747</Characters>
  <Application>Microsoft Office Word</Application>
  <DocSecurity>0</DocSecurity>
  <Lines>1162</Lines>
  <Paragraphs>528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31199</CharactersWithSpaces>
  <SharedDoc>false</SharedDoc>
  <HLinks>
    <vt:vector size="18" baseType="variant">
      <vt:variant>
        <vt:i4>5701649</vt:i4>
      </vt:variant>
      <vt:variant>
        <vt:i4>6</vt:i4>
      </vt:variant>
      <vt:variant>
        <vt:i4>0</vt:i4>
      </vt:variant>
      <vt:variant>
        <vt:i4>5</vt:i4>
      </vt:variant>
      <vt:variant>
        <vt:lpwstr>http://www.iecex.com/</vt:lpwstr>
      </vt:variant>
      <vt:variant>
        <vt:lpwstr/>
      </vt:variant>
      <vt:variant>
        <vt:i4>458870</vt:i4>
      </vt:variant>
      <vt:variant>
        <vt:i4>3</vt:i4>
      </vt:variant>
      <vt:variant>
        <vt:i4>0</vt:i4>
      </vt:variant>
      <vt:variant>
        <vt:i4>5</vt:i4>
      </vt:variant>
      <vt:variant>
        <vt:lpwstr>mailto:chris.agius@iecex.com</vt:lpwstr>
      </vt:variant>
      <vt:variant>
        <vt:lpwstr/>
      </vt:variant>
      <vt:variant>
        <vt:i4>458870</vt:i4>
      </vt:variant>
      <vt:variant>
        <vt:i4>0</vt:i4>
      </vt:variant>
      <vt:variant>
        <vt:i4>0</vt:i4>
      </vt:variant>
      <vt:variant>
        <vt:i4>5</vt:i4>
      </vt:variant>
      <vt:variant>
        <vt:lpwstr>mailto:chris.agius@iecex.com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Agius, Chris</cp:lastModifiedBy>
  <cp:revision>8</cp:revision>
  <cp:lastPrinted>2023-08-08T02:02:00Z</cp:lastPrinted>
  <dcterms:created xsi:type="dcterms:W3CDTF">2024-08-20T04:32:00Z</dcterms:created>
  <dcterms:modified xsi:type="dcterms:W3CDTF">2024-08-21T05:20:00Z</dcterms:modified>
</cp:coreProperties>
</file>